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5B3B58" w14:textId="75C43BDC" w:rsidR="0060396B" w:rsidRPr="00C70CAD" w:rsidRDefault="0060396B" w:rsidP="0060396B">
      <w:pPr>
        <w:spacing w:after="0" w:line="240" w:lineRule="auto"/>
        <w:contextualSpacing/>
        <w:jc w:val="center"/>
        <w:rPr>
          <w:rFonts w:ascii="Times New Roman" w:hAnsi="Times New Roman" w:cs="Times New Roman"/>
          <w:b/>
          <w:sz w:val="32"/>
          <w:szCs w:val="32"/>
        </w:rPr>
      </w:pPr>
      <w:r>
        <w:rPr>
          <w:rFonts w:ascii="Times New Roman" w:hAnsi="Times New Roman" w:cs="Times New Roman"/>
          <w:b/>
          <w:sz w:val="32"/>
          <w:szCs w:val="32"/>
        </w:rPr>
        <w:t>Keskkonnatasude seaduse</w:t>
      </w:r>
      <w:r w:rsidRPr="00C70CAD">
        <w:rPr>
          <w:rFonts w:ascii="Times New Roman" w:hAnsi="Times New Roman" w:cs="Times New Roman"/>
          <w:b/>
          <w:sz w:val="32"/>
          <w:szCs w:val="32"/>
        </w:rPr>
        <w:t xml:space="preserve"> </w:t>
      </w:r>
      <w:r w:rsidR="009109BB" w:rsidRPr="009109BB">
        <w:rPr>
          <w:rFonts w:ascii="Times New Roman" w:hAnsi="Times New Roman" w:cs="Times New Roman"/>
          <w:b/>
          <w:sz w:val="32"/>
          <w:szCs w:val="32"/>
        </w:rPr>
        <w:t>muutmise seadus</w:t>
      </w:r>
      <w:r w:rsidR="009109BB">
        <w:rPr>
          <w:rFonts w:ascii="Times New Roman" w:hAnsi="Times New Roman" w:cs="Times New Roman"/>
          <w:b/>
          <w:sz w:val="32"/>
          <w:szCs w:val="32"/>
        </w:rPr>
        <w:t>e</w:t>
      </w:r>
      <w:r w:rsidR="009109BB" w:rsidRPr="009109BB">
        <w:rPr>
          <w:rFonts w:ascii="Times New Roman" w:hAnsi="Times New Roman" w:cs="Times New Roman"/>
          <w:b/>
          <w:sz w:val="32"/>
          <w:szCs w:val="32"/>
        </w:rPr>
        <w:t xml:space="preserve"> </w:t>
      </w:r>
      <w:r w:rsidRPr="00C70CAD">
        <w:rPr>
          <w:rFonts w:ascii="Times New Roman" w:hAnsi="Times New Roman" w:cs="Times New Roman"/>
          <w:b/>
          <w:sz w:val="32"/>
          <w:szCs w:val="32"/>
        </w:rPr>
        <w:t>eelnõu seletuskiri</w:t>
      </w:r>
    </w:p>
    <w:p w14:paraId="7C006433" w14:textId="77777777" w:rsidR="0060396B" w:rsidRDefault="0060396B" w:rsidP="0060396B">
      <w:pPr>
        <w:pStyle w:val="Normaallaadveeb"/>
        <w:spacing w:before="0" w:after="0"/>
        <w:contextualSpacing/>
        <w:jc w:val="both"/>
        <w:rPr>
          <w:rFonts w:ascii="Times New Roman" w:hAnsi="Times New Roman" w:cs="Times New Roman"/>
          <w:b/>
          <w:lang w:val="et-EE"/>
        </w:rPr>
      </w:pPr>
    </w:p>
    <w:p w14:paraId="3610F270" w14:textId="77777777" w:rsidR="0060396B" w:rsidRDefault="0060396B" w:rsidP="0060396B">
      <w:pPr>
        <w:pStyle w:val="Normaallaadveeb"/>
        <w:spacing w:before="0" w:after="0"/>
        <w:contextualSpacing/>
        <w:jc w:val="both"/>
        <w:rPr>
          <w:rFonts w:ascii="Times New Roman" w:hAnsi="Times New Roman" w:cs="Times New Roman"/>
          <w:b/>
          <w:lang w:val="et-EE"/>
        </w:rPr>
      </w:pPr>
    </w:p>
    <w:p w14:paraId="43317A8B" w14:textId="77777777" w:rsidR="00A10F1E" w:rsidRDefault="00A10F1E" w:rsidP="00A10F1E">
      <w:pPr>
        <w:spacing w:after="0" w:line="240" w:lineRule="auto"/>
        <w:jc w:val="both"/>
        <w:rPr>
          <w:rFonts w:ascii="Times New Roman" w:eastAsia="Times New Roman" w:hAnsi="Times New Roman" w:cs="Times New Roman"/>
          <w:b/>
          <w:sz w:val="24"/>
          <w:szCs w:val="24"/>
        </w:rPr>
      </w:pPr>
      <w:r w:rsidRPr="00265987">
        <w:rPr>
          <w:rFonts w:ascii="Times New Roman" w:eastAsia="Times New Roman" w:hAnsi="Times New Roman" w:cs="Times New Roman"/>
          <w:b/>
          <w:sz w:val="24"/>
          <w:szCs w:val="24"/>
        </w:rPr>
        <w:t>1. Sissejuhatus</w:t>
      </w:r>
    </w:p>
    <w:p w14:paraId="5C3707C0" w14:textId="77777777" w:rsidR="00A10F1E" w:rsidRPr="00265987" w:rsidRDefault="00A10F1E" w:rsidP="00A10F1E">
      <w:pPr>
        <w:spacing w:after="0" w:line="240" w:lineRule="auto"/>
        <w:jc w:val="both"/>
        <w:rPr>
          <w:rFonts w:ascii="Times New Roman" w:eastAsia="Times New Roman" w:hAnsi="Times New Roman" w:cs="Times New Roman"/>
          <w:b/>
          <w:sz w:val="24"/>
          <w:szCs w:val="24"/>
        </w:rPr>
      </w:pPr>
    </w:p>
    <w:p w14:paraId="4631481C" w14:textId="618C14B3" w:rsidR="00A10F1E" w:rsidRDefault="00A10F1E" w:rsidP="00A10F1E">
      <w:pPr>
        <w:suppressAutoHyphens/>
        <w:spacing w:after="0" w:line="240" w:lineRule="auto"/>
        <w:jc w:val="both"/>
        <w:rPr>
          <w:rFonts w:ascii="Times New Roman" w:eastAsia="Times New Roman" w:hAnsi="Times New Roman" w:cs="Times New Roman"/>
          <w:b/>
          <w:sz w:val="24"/>
          <w:szCs w:val="24"/>
        </w:rPr>
      </w:pPr>
      <w:r w:rsidRPr="00265987">
        <w:rPr>
          <w:rFonts w:ascii="Times New Roman" w:eastAsia="Times New Roman" w:hAnsi="Times New Roman" w:cs="Times New Roman"/>
          <w:b/>
          <w:sz w:val="24"/>
          <w:szCs w:val="24"/>
        </w:rPr>
        <w:t>1.</w:t>
      </w:r>
      <w:r w:rsidR="00C10972">
        <w:rPr>
          <w:rFonts w:ascii="Times New Roman" w:eastAsia="Times New Roman" w:hAnsi="Times New Roman" w:cs="Times New Roman"/>
          <w:b/>
          <w:sz w:val="24"/>
          <w:szCs w:val="24"/>
        </w:rPr>
        <w:t>1</w:t>
      </w:r>
      <w:r w:rsidR="0018550F">
        <w:rPr>
          <w:rFonts w:ascii="Times New Roman" w:eastAsia="Times New Roman" w:hAnsi="Times New Roman" w:cs="Times New Roman"/>
          <w:b/>
          <w:sz w:val="24"/>
          <w:szCs w:val="24"/>
        </w:rPr>
        <w:t>.</w:t>
      </w:r>
      <w:r w:rsidRPr="00265987">
        <w:rPr>
          <w:rFonts w:ascii="Times New Roman" w:eastAsia="Times New Roman" w:hAnsi="Times New Roman" w:cs="Times New Roman"/>
          <w:b/>
          <w:sz w:val="24"/>
          <w:szCs w:val="24"/>
        </w:rPr>
        <w:t xml:space="preserve"> Sisukokkuvõte</w:t>
      </w:r>
    </w:p>
    <w:p w14:paraId="1A9AF68D" w14:textId="77777777" w:rsidR="00CB4602" w:rsidRDefault="00CB4602" w:rsidP="002A532A">
      <w:pPr>
        <w:spacing w:after="0" w:line="240" w:lineRule="auto"/>
        <w:jc w:val="both"/>
        <w:rPr>
          <w:rFonts w:ascii="Times New Roman" w:eastAsia="Times New Roman" w:hAnsi="Times New Roman" w:cs="Times New Roman"/>
          <w:bCs/>
          <w:sz w:val="24"/>
          <w:szCs w:val="24"/>
        </w:rPr>
      </w:pPr>
    </w:p>
    <w:p w14:paraId="357D5CAA" w14:textId="0895E69C" w:rsidR="3C0005A2" w:rsidRDefault="00C10972" w:rsidP="0075026D">
      <w:pPr>
        <w:spacing w:after="0" w:line="240" w:lineRule="auto"/>
        <w:jc w:val="both"/>
        <w:rPr>
          <w:rFonts w:ascii="Times New Roman" w:eastAsia="Times New Roman" w:hAnsi="Times New Roman" w:cs="Times New Roman"/>
          <w:sz w:val="24"/>
          <w:szCs w:val="24"/>
        </w:rPr>
      </w:pPr>
      <w:r w:rsidRPr="4522A842">
        <w:rPr>
          <w:rFonts w:ascii="Times New Roman" w:eastAsia="Times New Roman" w:hAnsi="Times New Roman" w:cs="Times New Roman"/>
          <w:sz w:val="24"/>
          <w:szCs w:val="24"/>
        </w:rPr>
        <w:t xml:space="preserve">Eelnõukohase seadusega </w:t>
      </w:r>
      <w:r w:rsidR="00DC478A">
        <w:rPr>
          <w:rFonts w:ascii="Times New Roman" w:eastAsia="Times New Roman" w:hAnsi="Times New Roman" w:cs="Times New Roman"/>
          <w:sz w:val="24"/>
          <w:szCs w:val="24"/>
        </w:rPr>
        <w:t>jäetakse</w:t>
      </w:r>
      <w:r w:rsidRPr="4522A842">
        <w:rPr>
          <w:rFonts w:ascii="Times New Roman" w:eastAsia="Times New Roman" w:hAnsi="Times New Roman" w:cs="Times New Roman"/>
          <w:sz w:val="24"/>
          <w:szCs w:val="24"/>
        </w:rPr>
        <w:t xml:space="preserve"> keskkonnatasude seaduses</w:t>
      </w:r>
      <w:r w:rsidR="00DC478A">
        <w:rPr>
          <w:rFonts w:ascii="Times New Roman" w:eastAsia="Times New Roman" w:hAnsi="Times New Roman" w:cs="Times New Roman"/>
          <w:sz w:val="24"/>
          <w:szCs w:val="24"/>
        </w:rPr>
        <w:t>t</w:t>
      </w:r>
      <w:r w:rsidRPr="4522A842">
        <w:rPr>
          <w:rFonts w:ascii="Times New Roman" w:eastAsia="Times New Roman" w:hAnsi="Times New Roman" w:cs="Times New Roman"/>
          <w:sz w:val="24"/>
          <w:szCs w:val="24"/>
        </w:rPr>
        <w:t xml:space="preserve"> (</w:t>
      </w:r>
      <w:r w:rsidR="1F18F993" w:rsidRPr="4522A842">
        <w:rPr>
          <w:rFonts w:ascii="Times New Roman" w:eastAsia="Times New Roman" w:hAnsi="Times New Roman" w:cs="Times New Roman"/>
          <w:sz w:val="24"/>
          <w:szCs w:val="24"/>
        </w:rPr>
        <w:t xml:space="preserve">edaspidi </w:t>
      </w:r>
      <w:r w:rsidRPr="4522A842">
        <w:rPr>
          <w:rFonts w:ascii="Times New Roman" w:eastAsia="Times New Roman" w:hAnsi="Times New Roman" w:cs="Times New Roman"/>
          <w:i/>
          <w:iCs/>
          <w:sz w:val="24"/>
          <w:szCs w:val="24"/>
        </w:rPr>
        <w:t>KeTS</w:t>
      </w:r>
      <w:r w:rsidRPr="4522A842">
        <w:rPr>
          <w:rFonts w:ascii="Times New Roman" w:eastAsia="Times New Roman" w:hAnsi="Times New Roman" w:cs="Times New Roman"/>
          <w:sz w:val="24"/>
          <w:szCs w:val="24"/>
        </w:rPr>
        <w:t>)</w:t>
      </w:r>
      <w:r w:rsidR="00A75B82" w:rsidRPr="4522A842">
        <w:rPr>
          <w:rFonts w:ascii="Times New Roman" w:eastAsia="Times New Roman" w:hAnsi="Times New Roman" w:cs="Times New Roman"/>
          <w:sz w:val="24"/>
          <w:szCs w:val="24"/>
        </w:rPr>
        <w:t xml:space="preserve"> </w:t>
      </w:r>
      <w:r w:rsidR="0075026D">
        <w:rPr>
          <w:rFonts w:ascii="Times New Roman" w:eastAsia="Times New Roman" w:hAnsi="Times New Roman" w:cs="Times New Roman"/>
          <w:sz w:val="24"/>
          <w:szCs w:val="24"/>
        </w:rPr>
        <w:t xml:space="preserve">välja Sihtasutuse Keskkonnainvesteeringute Keskus (edaspidi </w:t>
      </w:r>
      <w:r w:rsidR="0075026D" w:rsidRPr="0075026D">
        <w:rPr>
          <w:rFonts w:ascii="Times New Roman" w:eastAsia="Times New Roman" w:hAnsi="Times New Roman" w:cs="Times New Roman"/>
          <w:i/>
          <w:iCs/>
          <w:sz w:val="24"/>
          <w:szCs w:val="24"/>
        </w:rPr>
        <w:t>KIK</w:t>
      </w:r>
      <w:r w:rsidR="0075026D">
        <w:rPr>
          <w:rFonts w:ascii="Times New Roman" w:eastAsia="Times New Roman" w:hAnsi="Times New Roman" w:cs="Times New Roman"/>
          <w:sz w:val="24"/>
          <w:szCs w:val="24"/>
        </w:rPr>
        <w:t xml:space="preserve">) nõukogu puudutav </w:t>
      </w:r>
      <w:r w:rsidR="000107D8" w:rsidRPr="005731AE">
        <w:rPr>
          <w:rFonts w:ascii="Times New Roman" w:eastAsia="Times New Roman" w:hAnsi="Times New Roman" w:cs="Times New Roman"/>
          <w:sz w:val="24"/>
          <w:szCs w:val="24"/>
        </w:rPr>
        <w:t>eri</w:t>
      </w:r>
      <w:r w:rsidR="0075026D" w:rsidRPr="005731AE">
        <w:rPr>
          <w:rFonts w:ascii="Times New Roman" w:eastAsia="Times New Roman" w:hAnsi="Times New Roman" w:cs="Times New Roman"/>
          <w:sz w:val="24"/>
          <w:szCs w:val="24"/>
        </w:rPr>
        <w:t>regulatsioon</w:t>
      </w:r>
      <w:r w:rsidR="0075026D">
        <w:rPr>
          <w:rFonts w:ascii="Times New Roman" w:eastAsia="Times New Roman" w:hAnsi="Times New Roman" w:cs="Times New Roman"/>
          <w:sz w:val="24"/>
          <w:szCs w:val="24"/>
        </w:rPr>
        <w:t xml:space="preserve">. Edaspidi kohaldub sihtasutuse nõukogule riigivaraseaduse §-st 81 tulenev </w:t>
      </w:r>
      <w:r w:rsidR="000107D8" w:rsidRPr="005731AE">
        <w:rPr>
          <w:rFonts w:ascii="Times New Roman" w:eastAsia="Times New Roman" w:hAnsi="Times New Roman" w:cs="Times New Roman"/>
          <w:sz w:val="24"/>
          <w:szCs w:val="24"/>
        </w:rPr>
        <w:t xml:space="preserve">üldine </w:t>
      </w:r>
      <w:r w:rsidR="0075026D" w:rsidRPr="005731AE">
        <w:rPr>
          <w:rFonts w:ascii="Times New Roman" w:eastAsia="Times New Roman" w:hAnsi="Times New Roman" w:cs="Times New Roman"/>
          <w:sz w:val="24"/>
          <w:szCs w:val="24"/>
        </w:rPr>
        <w:t>regulatsioon</w:t>
      </w:r>
      <w:r w:rsidR="0075026D">
        <w:rPr>
          <w:rFonts w:ascii="Times New Roman" w:eastAsia="Times New Roman" w:hAnsi="Times New Roman" w:cs="Times New Roman"/>
          <w:sz w:val="24"/>
          <w:szCs w:val="24"/>
        </w:rPr>
        <w:t>, mille kohaselt n</w:t>
      </w:r>
      <w:r w:rsidR="0075026D" w:rsidRPr="0075026D">
        <w:rPr>
          <w:rFonts w:ascii="Times New Roman" w:eastAsia="Times New Roman" w:hAnsi="Times New Roman" w:cs="Times New Roman"/>
          <w:sz w:val="24"/>
          <w:szCs w:val="24"/>
        </w:rPr>
        <w:t>õukogu liikmed määrab ja kutsub tagasi asutaja oma otsusega</w:t>
      </w:r>
      <w:r w:rsidR="0075026D">
        <w:rPr>
          <w:rFonts w:ascii="Times New Roman" w:eastAsia="Times New Roman" w:hAnsi="Times New Roman" w:cs="Times New Roman"/>
          <w:sz w:val="24"/>
          <w:szCs w:val="24"/>
        </w:rPr>
        <w:t xml:space="preserve">, </w:t>
      </w:r>
      <w:r w:rsidR="00C06E2B">
        <w:rPr>
          <w:rFonts w:ascii="Times New Roman" w:eastAsia="Times New Roman" w:hAnsi="Times New Roman" w:cs="Times New Roman"/>
          <w:sz w:val="24"/>
          <w:szCs w:val="24"/>
        </w:rPr>
        <w:t xml:space="preserve">määrates </w:t>
      </w:r>
      <w:r w:rsidR="0075026D">
        <w:rPr>
          <w:rFonts w:ascii="Times New Roman" w:eastAsia="Times New Roman" w:hAnsi="Times New Roman" w:cs="Times New Roman"/>
          <w:sz w:val="24"/>
          <w:szCs w:val="24"/>
        </w:rPr>
        <w:t>seejuures ühe liikme rahandusministri ettepanekul. Nõukogu liikmete arv määratakse edaspidi põhi</w:t>
      </w:r>
      <w:r w:rsidR="006A0690">
        <w:rPr>
          <w:rFonts w:ascii="Times New Roman" w:eastAsia="Times New Roman" w:hAnsi="Times New Roman" w:cs="Times New Roman"/>
          <w:sz w:val="24"/>
          <w:szCs w:val="24"/>
        </w:rPr>
        <w:t>kirjas</w:t>
      </w:r>
      <w:r w:rsidR="0075026D">
        <w:rPr>
          <w:rFonts w:ascii="Times New Roman" w:eastAsia="Times New Roman" w:hAnsi="Times New Roman" w:cs="Times New Roman"/>
          <w:sz w:val="24"/>
          <w:szCs w:val="24"/>
        </w:rPr>
        <w:t>.</w:t>
      </w:r>
    </w:p>
    <w:p w14:paraId="762678BB" w14:textId="77777777" w:rsidR="0075026D" w:rsidRDefault="0075026D" w:rsidP="0075026D">
      <w:pPr>
        <w:spacing w:after="0" w:line="240" w:lineRule="auto"/>
        <w:jc w:val="both"/>
        <w:rPr>
          <w:rFonts w:ascii="Times New Roman" w:eastAsia="Times New Roman" w:hAnsi="Times New Roman" w:cs="Times New Roman"/>
          <w:sz w:val="24"/>
          <w:szCs w:val="24"/>
        </w:rPr>
      </w:pPr>
    </w:p>
    <w:p w14:paraId="415085FB" w14:textId="209C6AD3" w:rsidR="0075026D" w:rsidRDefault="0075026D" w:rsidP="0075026D">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Muudatus on ajendatud vajadusest anda KIK-i nõukogu </w:t>
      </w:r>
      <w:r w:rsidR="006A0690">
        <w:rPr>
          <w:rFonts w:ascii="Times New Roman" w:eastAsia="Times New Roman" w:hAnsi="Times New Roman" w:cs="Times New Roman"/>
          <w:sz w:val="24"/>
          <w:szCs w:val="24"/>
        </w:rPr>
        <w:t>moodustamise osas</w:t>
      </w:r>
      <w:r>
        <w:rPr>
          <w:rFonts w:ascii="Times New Roman" w:eastAsia="Times New Roman" w:hAnsi="Times New Roman" w:cs="Times New Roman"/>
          <w:sz w:val="24"/>
          <w:szCs w:val="24"/>
        </w:rPr>
        <w:t xml:space="preserve"> suurem paindlikkus, mis aitab kaasa optimeerimisele ja ressursside kokkuhoiule. Puudub vajadus nõukogu ülesehitust puudutavate detailide reguleerimiseks seaduse tasandil. </w:t>
      </w:r>
    </w:p>
    <w:p w14:paraId="60517883" w14:textId="48EEDE89" w:rsidR="0060396B" w:rsidRDefault="0060396B" w:rsidP="0060396B">
      <w:pPr>
        <w:pStyle w:val="Normaallaadveeb"/>
        <w:spacing w:before="0" w:after="0"/>
        <w:contextualSpacing/>
        <w:jc w:val="both"/>
        <w:rPr>
          <w:rFonts w:ascii="Times New Roman" w:hAnsi="Times New Roman" w:cs="Times New Roman"/>
          <w:b/>
          <w:lang w:val="et-EE"/>
        </w:rPr>
      </w:pPr>
    </w:p>
    <w:p w14:paraId="30892C3B" w14:textId="77777777" w:rsidR="00A10F1E" w:rsidRPr="00265987" w:rsidRDefault="00A10F1E" w:rsidP="00A10F1E">
      <w:pPr>
        <w:spacing w:after="0" w:line="240" w:lineRule="auto"/>
        <w:jc w:val="both"/>
        <w:rPr>
          <w:rFonts w:ascii="Times New Roman" w:eastAsia="Times New Roman" w:hAnsi="Times New Roman" w:cs="Times New Roman"/>
          <w:b/>
          <w:sz w:val="24"/>
          <w:szCs w:val="24"/>
        </w:rPr>
      </w:pPr>
      <w:r w:rsidRPr="00265987">
        <w:rPr>
          <w:rFonts w:ascii="Times New Roman" w:eastAsia="Times New Roman" w:hAnsi="Times New Roman" w:cs="Times New Roman"/>
          <w:b/>
          <w:sz w:val="24"/>
          <w:szCs w:val="24"/>
        </w:rPr>
        <w:t>1.2. Eelnõu ettevalmistajad</w:t>
      </w:r>
    </w:p>
    <w:p w14:paraId="1972A9D4" w14:textId="77777777" w:rsidR="00A10F1E" w:rsidRPr="00265987" w:rsidRDefault="00A10F1E" w:rsidP="00A10F1E">
      <w:pPr>
        <w:spacing w:after="0" w:line="240" w:lineRule="auto"/>
        <w:jc w:val="both"/>
        <w:rPr>
          <w:rFonts w:ascii="Times New Roman" w:eastAsia="Times New Roman" w:hAnsi="Times New Roman" w:cs="Times New Roman"/>
          <w:b/>
          <w:sz w:val="24"/>
          <w:szCs w:val="24"/>
        </w:rPr>
      </w:pPr>
    </w:p>
    <w:p w14:paraId="7DCFFA08" w14:textId="77777777" w:rsidR="006A0690" w:rsidRDefault="322FCE80" w:rsidP="00A10F1E">
      <w:pPr>
        <w:spacing w:after="0" w:line="240" w:lineRule="auto"/>
        <w:jc w:val="both"/>
        <w:rPr>
          <w:rFonts w:ascii="Times New Roman" w:eastAsia="SimSun" w:hAnsi="Times New Roman" w:cs="Times New Roman"/>
          <w:kern w:val="3"/>
          <w:sz w:val="24"/>
          <w:szCs w:val="24"/>
          <w:lang w:eastAsia="zh-CN" w:bidi="hi-IN"/>
        </w:rPr>
      </w:pPr>
      <w:commentRangeStart w:id="0"/>
      <w:r w:rsidRPr="00265987">
        <w:rPr>
          <w:rFonts w:ascii="Times New Roman" w:eastAsia="SimSun" w:hAnsi="Times New Roman" w:cs="Times New Roman"/>
          <w:kern w:val="3"/>
          <w:sz w:val="24"/>
          <w:szCs w:val="24"/>
          <w:lang w:eastAsia="zh-CN" w:bidi="hi-IN"/>
        </w:rPr>
        <w:t xml:space="preserve">Eelnõu </w:t>
      </w:r>
      <w:r w:rsidR="0075026D">
        <w:rPr>
          <w:rFonts w:ascii="Times New Roman" w:eastAsia="SimSun" w:hAnsi="Times New Roman" w:cs="Times New Roman"/>
          <w:kern w:val="3"/>
          <w:sz w:val="24"/>
          <w:szCs w:val="24"/>
          <w:lang w:eastAsia="zh-CN" w:bidi="hi-IN"/>
        </w:rPr>
        <w:t xml:space="preserve">ja seletuskirja </w:t>
      </w:r>
      <w:r w:rsidRPr="00265987">
        <w:rPr>
          <w:rFonts w:ascii="Times New Roman" w:eastAsia="SimSun" w:hAnsi="Times New Roman" w:cs="Times New Roman"/>
          <w:kern w:val="3"/>
          <w:sz w:val="24"/>
          <w:szCs w:val="24"/>
          <w:lang w:eastAsia="zh-CN" w:bidi="hi-IN"/>
        </w:rPr>
        <w:t>valmistas</w:t>
      </w:r>
      <w:r w:rsidR="0075026D">
        <w:rPr>
          <w:rFonts w:ascii="Times New Roman" w:eastAsia="SimSun" w:hAnsi="Times New Roman" w:cs="Times New Roman"/>
          <w:kern w:val="3"/>
          <w:sz w:val="24"/>
          <w:szCs w:val="24"/>
          <w:lang w:eastAsia="zh-CN" w:bidi="hi-IN"/>
        </w:rPr>
        <w:t>id</w:t>
      </w:r>
      <w:r w:rsidRPr="00265987">
        <w:rPr>
          <w:rFonts w:ascii="Times New Roman" w:eastAsia="SimSun" w:hAnsi="Times New Roman" w:cs="Times New Roman"/>
          <w:kern w:val="3"/>
          <w:sz w:val="24"/>
          <w:szCs w:val="24"/>
          <w:lang w:eastAsia="zh-CN" w:bidi="hi-IN"/>
        </w:rPr>
        <w:t xml:space="preserve"> ette K</w:t>
      </w:r>
      <w:r w:rsidR="11908CD7">
        <w:rPr>
          <w:rFonts w:ascii="Times New Roman" w:eastAsia="SimSun" w:hAnsi="Times New Roman" w:cs="Times New Roman"/>
          <w:kern w:val="3"/>
          <w:sz w:val="24"/>
          <w:szCs w:val="24"/>
          <w:lang w:eastAsia="zh-CN" w:bidi="hi-IN"/>
        </w:rPr>
        <w:t>liimaministeeriumi</w:t>
      </w:r>
      <w:r w:rsidRPr="00265987">
        <w:rPr>
          <w:rFonts w:ascii="Times New Roman" w:eastAsia="SimSun" w:hAnsi="Times New Roman" w:cs="Times New Roman"/>
          <w:kern w:val="3"/>
          <w:sz w:val="24"/>
          <w:szCs w:val="24"/>
          <w:lang w:eastAsia="zh-CN" w:bidi="hi-IN"/>
        </w:rPr>
        <w:t xml:space="preserve"> õigusosakonna </w:t>
      </w:r>
      <w:r w:rsidR="00736F5E">
        <w:rPr>
          <w:rFonts w:ascii="Times New Roman" w:eastAsia="SimSun" w:hAnsi="Times New Roman" w:cs="Times New Roman"/>
          <w:kern w:val="3"/>
          <w:sz w:val="24"/>
          <w:szCs w:val="24"/>
          <w:lang w:eastAsia="zh-CN" w:bidi="hi-IN"/>
        </w:rPr>
        <w:t>nõunik</w:t>
      </w:r>
      <w:r w:rsidRPr="00265987">
        <w:rPr>
          <w:rFonts w:ascii="Times New Roman" w:eastAsia="SimSun" w:hAnsi="Times New Roman" w:cs="Times New Roman"/>
          <w:kern w:val="3"/>
          <w:sz w:val="24"/>
          <w:szCs w:val="24"/>
          <w:lang w:eastAsia="zh-CN" w:bidi="hi-IN"/>
        </w:rPr>
        <w:t xml:space="preserve"> Annemari Vene (</w:t>
      </w:r>
      <w:r w:rsidR="561F0B75">
        <w:rPr>
          <w:rFonts w:ascii="Times New Roman" w:eastAsia="SimSun" w:hAnsi="Times New Roman" w:cs="Times New Roman"/>
          <w:kern w:val="3"/>
          <w:sz w:val="24"/>
          <w:szCs w:val="24"/>
          <w:lang w:eastAsia="zh-CN" w:bidi="hi-IN"/>
        </w:rPr>
        <w:t xml:space="preserve">626 2824, </w:t>
      </w:r>
      <w:hyperlink r:id="rId11" w:history="1">
        <w:r w:rsidR="41AE3810" w:rsidRPr="00557B2A">
          <w:rPr>
            <w:rStyle w:val="Hperlink"/>
            <w:rFonts w:ascii="Times New Roman" w:eastAsia="SimSun" w:hAnsi="Times New Roman" w:cs="Times New Roman"/>
            <w:kern w:val="3"/>
            <w:sz w:val="24"/>
            <w:szCs w:val="24"/>
            <w:lang w:eastAsia="zh-CN" w:bidi="hi-IN"/>
          </w:rPr>
          <w:t>annemari.vene@kliimaministeerium.ee</w:t>
        </w:r>
      </w:hyperlink>
      <w:r w:rsidR="41AE3810">
        <w:rPr>
          <w:rFonts w:ascii="Times New Roman" w:eastAsia="SimSun" w:hAnsi="Times New Roman" w:cs="Times New Roman"/>
          <w:kern w:val="3"/>
          <w:sz w:val="24"/>
          <w:szCs w:val="24"/>
          <w:lang w:eastAsia="zh-CN" w:bidi="hi-IN"/>
        </w:rPr>
        <w:t>)</w:t>
      </w:r>
      <w:r w:rsidR="0075026D">
        <w:rPr>
          <w:rFonts w:ascii="Times New Roman" w:eastAsia="SimSun" w:hAnsi="Times New Roman" w:cs="Times New Roman"/>
          <w:kern w:val="3"/>
          <w:sz w:val="24"/>
          <w:szCs w:val="24"/>
          <w:lang w:eastAsia="zh-CN" w:bidi="hi-IN"/>
        </w:rPr>
        <w:t xml:space="preserve">, </w:t>
      </w:r>
      <w:r w:rsidR="006A0690">
        <w:rPr>
          <w:rFonts w:ascii="Times New Roman" w:eastAsia="SimSun" w:hAnsi="Times New Roman" w:cs="Times New Roman"/>
          <w:kern w:val="3"/>
          <w:sz w:val="24"/>
          <w:szCs w:val="24"/>
          <w:lang w:eastAsia="zh-CN" w:bidi="hi-IN"/>
        </w:rPr>
        <w:t>keskkonnakorralduse ja kiirguse osakonna nõunik Aivi Aolaid-Aas (</w:t>
      </w:r>
      <w:r w:rsidR="006A0690" w:rsidRPr="006A0690">
        <w:rPr>
          <w:rFonts w:ascii="Times New Roman" w:eastAsia="SimSun" w:hAnsi="Times New Roman" w:cs="Times New Roman"/>
          <w:kern w:val="3"/>
          <w:sz w:val="24"/>
          <w:szCs w:val="24"/>
          <w:lang w:eastAsia="zh-CN" w:bidi="hi-IN"/>
        </w:rPr>
        <w:t>626 0743</w:t>
      </w:r>
      <w:r w:rsidR="006A0690">
        <w:rPr>
          <w:rFonts w:ascii="Times New Roman" w:eastAsia="SimSun" w:hAnsi="Times New Roman" w:cs="Times New Roman"/>
          <w:kern w:val="3"/>
          <w:sz w:val="24"/>
          <w:szCs w:val="24"/>
          <w:lang w:eastAsia="zh-CN" w:bidi="hi-IN"/>
        </w:rPr>
        <w:t xml:space="preserve">, </w:t>
      </w:r>
      <w:hyperlink r:id="rId12" w:history="1">
        <w:r w:rsidR="006A0690" w:rsidRPr="00800745">
          <w:rPr>
            <w:rStyle w:val="Hperlink"/>
            <w:rFonts w:ascii="Times New Roman" w:eastAsia="SimSun" w:hAnsi="Times New Roman" w:cs="Times New Roman"/>
            <w:kern w:val="3"/>
            <w:sz w:val="24"/>
            <w:szCs w:val="24"/>
            <w:lang w:eastAsia="zh-CN" w:bidi="hi-IN"/>
          </w:rPr>
          <w:t>aivi.aolaid-aas@kliimaministeerium.ee</w:t>
        </w:r>
      </w:hyperlink>
      <w:r w:rsidR="006A0690">
        <w:rPr>
          <w:rFonts w:ascii="Times New Roman" w:eastAsia="SimSun" w:hAnsi="Times New Roman" w:cs="Times New Roman"/>
          <w:kern w:val="3"/>
          <w:sz w:val="24"/>
          <w:szCs w:val="24"/>
          <w:lang w:eastAsia="zh-CN" w:bidi="hi-IN"/>
        </w:rPr>
        <w:t>) ja KIKi juhataja Andrus Treier</w:t>
      </w:r>
      <w:r w:rsidR="2F291B0B">
        <w:rPr>
          <w:rFonts w:ascii="Times New Roman" w:eastAsia="SimSun" w:hAnsi="Times New Roman" w:cs="Times New Roman"/>
          <w:kern w:val="3"/>
          <w:sz w:val="24"/>
          <w:szCs w:val="24"/>
          <w:lang w:eastAsia="zh-CN" w:bidi="hi-IN"/>
        </w:rPr>
        <w:t>.</w:t>
      </w:r>
      <w:commentRangeEnd w:id="0"/>
      <w:r>
        <w:commentReference w:id="0"/>
      </w:r>
    </w:p>
    <w:p w14:paraId="4F5E3FDD" w14:textId="77777777" w:rsidR="00A10F1E" w:rsidRPr="00265987" w:rsidRDefault="00A10F1E" w:rsidP="00A10F1E">
      <w:pPr>
        <w:spacing w:after="0" w:line="240" w:lineRule="auto"/>
        <w:jc w:val="both"/>
        <w:rPr>
          <w:rFonts w:ascii="Times New Roman" w:eastAsia="Times New Roman" w:hAnsi="Times New Roman" w:cs="Times New Roman"/>
          <w:sz w:val="24"/>
          <w:szCs w:val="24"/>
        </w:rPr>
      </w:pPr>
    </w:p>
    <w:p w14:paraId="6DC4E4A3" w14:textId="77777777" w:rsidR="00A10F1E" w:rsidRPr="00265987" w:rsidRDefault="00A10F1E" w:rsidP="36171E55">
      <w:pPr>
        <w:keepNext/>
        <w:spacing w:after="0" w:line="276" w:lineRule="auto"/>
        <w:rPr>
          <w:rFonts w:ascii="Times New Roman" w:eastAsia="Times New Roman" w:hAnsi="Times New Roman" w:cs="Times New Roman"/>
          <w:b/>
          <w:bCs/>
          <w:sz w:val="24"/>
          <w:szCs w:val="24"/>
        </w:rPr>
      </w:pPr>
      <w:r w:rsidRPr="6F7FC8A6">
        <w:rPr>
          <w:rFonts w:ascii="Times New Roman" w:eastAsia="Times New Roman" w:hAnsi="Times New Roman" w:cs="Times New Roman"/>
          <w:b/>
          <w:bCs/>
          <w:sz w:val="24"/>
          <w:szCs w:val="24"/>
        </w:rPr>
        <w:t>1.3. Märkused</w:t>
      </w:r>
    </w:p>
    <w:p w14:paraId="35843BE0" w14:textId="77777777" w:rsidR="00A10F1E" w:rsidRPr="00265987" w:rsidRDefault="00A10F1E" w:rsidP="4522A842">
      <w:pPr>
        <w:keepNext/>
        <w:spacing w:after="0" w:line="240" w:lineRule="auto"/>
        <w:jc w:val="both"/>
        <w:rPr>
          <w:rFonts w:ascii="Times New Roman" w:eastAsia="Times New Roman" w:hAnsi="Times New Roman" w:cs="Times New Roman"/>
          <w:sz w:val="24"/>
          <w:szCs w:val="24"/>
        </w:rPr>
      </w:pPr>
    </w:p>
    <w:p w14:paraId="40028E23" w14:textId="1147AFC5" w:rsidR="00112B35" w:rsidRDefault="00112B35" w:rsidP="00112B35">
      <w:pPr>
        <w:spacing w:after="0" w:line="240" w:lineRule="auto"/>
        <w:jc w:val="both"/>
        <w:rPr>
          <w:rFonts w:ascii="Times New Roman" w:eastAsia="Times New Roman" w:hAnsi="Times New Roman" w:cs="Times New Roman"/>
          <w:sz w:val="24"/>
          <w:szCs w:val="24"/>
        </w:rPr>
      </w:pPr>
      <w:r w:rsidRPr="4522A842">
        <w:rPr>
          <w:rFonts w:ascii="Times New Roman" w:eastAsia="Times New Roman" w:hAnsi="Times New Roman" w:cs="Times New Roman"/>
          <w:sz w:val="24"/>
          <w:szCs w:val="24"/>
        </w:rPr>
        <w:t xml:space="preserve">Eelnõukohase seadusega muudetakse </w:t>
      </w:r>
      <w:r w:rsidR="790ADF6E" w:rsidRPr="4522A842">
        <w:rPr>
          <w:rFonts w:ascii="Times New Roman" w:eastAsia="Times New Roman" w:hAnsi="Times New Roman" w:cs="Times New Roman"/>
          <w:sz w:val="24"/>
          <w:szCs w:val="24"/>
        </w:rPr>
        <w:t>KeTS</w:t>
      </w:r>
      <w:r w:rsidR="00890854">
        <w:rPr>
          <w:rFonts w:ascii="Times New Roman" w:eastAsia="Times New Roman" w:hAnsi="Times New Roman" w:cs="Times New Roman"/>
          <w:sz w:val="24"/>
          <w:szCs w:val="24"/>
        </w:rPr>
        <w:t>-</w:t>
      </w:r>
      <w:r w:rsidR="790ADF6E" w:rsidRPr="4522A842">
        <w:rPr>
          <w:rFonts w:ascii="Times New Roman" w:eastAsia="Times New Roman" w:hAnsi="Times New Roman" w:cs="Times New Roman"/>
          <w:sz w:val="24"/>
          <w:szCs w:val="24"/>
        </w:rPr>
        <w:t>i</w:t>
      </w:r>
      <w:r w:rsidRPr="4522A842">
        <w:rPr>
          <w:rFonts w:ascii="Times New Roman" w:eastAsia="Times New Roman" w:hAnsi="Times New Roman" w:cs="Times New Roman"/>
          <w:sz w:val="24"/>
          <w:szCs w:val="24"/>
        </w:rPr>
        <w:t xml:space="preserve"> </w:t>
      </w:r>
      <w:r w:rsidR="006D533E" w:rsidRPr="006D533E">
        <w:rPr>
          <w:rFonts w:ascii="Times New Roman" w:eastAsia="Times New Roman" w:hAnsi="Times New Roman" w:cs="Times New Roman"/>
          <w:sz w:val="24"/>
          <w:szCs w:val="24"/>
        </w:rPr>
        <w:t xml:space="preserve">21.06.2024 </w:t>
      </w:r>
      <w:r w:rsidR="006D533E">
        <w:rPr>
          <w:rFonts w:ascii="Times New Roman" w:eastAsia="Times New Roman" w:hAnsi="Times New Roman" w:cs="Times New Roman"/>
          <w:sz w:val="24"/>
          <w:szCs w:val="24"/>
        </w:rPr>
        <w:t xml:space="preserve">jõustunud redaktsiooni </w:t>
      </w:r>
      <w:r w:rsidR="006D533E" w:rsidRPr="006D533E">
        <w:rPr>
          <w:rFonts w:ascii="Times New Roman" w:eastAsia="Times New Roman" w:hAnsi="Times New Roman" w:cs="Times New Roman"/>
          <w:sz w:val="24"/>
          <w:szCs w:val="24"/>
        </w:rPr>
        <w:t>(RT I, 11.06.2024, 1).</w:t>
      </w:r>
    </w:p>
    <w:p w14:paraId="45F37F9C" w14:textId="77777777" w:rsidR="00E81719" w:rsidRPr="00CB58C2" w:rsidRDefault="00E81719" w:rsidP="00CB58C2">
      <w:pPr>
        <w:spacing w:after="0" w:line="240" w:lineRule="auto"/>
        <w:jc w:val="both"/>
        <w:rPr>
          <w:rFonts w:ascii="Times New Roman" w:eastAsia="Times New Roman" w:hAnsi="Times New Roman" w:cs="Times New Roman"/>
          <w:sz w:val="24"/>
          <w:szCs w:val="24"/>
        </w:rPr>
      </w:pPr>
    </w:p>
    <w:p w14:paraId="6CC75E01" w14:textId="0F72A516" w:rsidR="00CB58C2" w:rsidRPr="00CB58C2" w:rsidRDefault="00CB58C2" w:rsidP="00CB58C2">
      <w:pPr>
        <w:spacing w:after="0" w:line="240" w:lineRule="auto"/>
        <w:jc w:val="both"/>
        <w:rPr>
          <w:rFonts w:ascii="Times New Roman" w:eastAsia="Times New Roman" w:hAnsi="Times New Roman" w:cs="Times New Roman"/>
          <w:sz w:val="24"/>
          <w:szCs w:val="24"/>
        </w:rPr>
      </w:pPr>
      <w:r w:rsidRPr="00CB58C2">
        <w:rPr>
          <w:rFonts w:ascii="Times New Roman" w:eastAsia="Times New Roman" w:hAnsi="Times New Roman" w:cs="Times New Roman"/>
          <w:sz w:val="24"/>
          <w:szCs w:val="24"/>
        </w:rPr>
        <w:t>Eelnõu seadusena vastuvõtmiseks on vajalik Riigikogu poolthäälte</w:t>
      </w:r>
      <w:r w:rsidR="007E048B">
        <w:rPr>
          <w:rFonts w:ascii="Times New Roman" w:eastAsia="Times New Roman" w:hAnsi="Times New Roman" w:cs="Times New Roman"/>
          <w:sz w:val="24"/>
          <w:szCs w:val="24"/>
        </w:rPr>
        <w:t xml:space="preserve"> </w:t>
      </w:r>
      <w:r w:rsidRPr="00CB58C2">
        <w:rPr>
          <w:rFonts w:ascii="Times New Roman" w:eastAsia="Times New Roman" w:hAnsi="Times New Roman" w:cs="Times New Roman"/>
          <w:sz w:val="24"/>
          <w:szCs w:val="24"/>
        </w:rPr>
        <w:t>enamus.</w:t>
      </w:r>
    </w:p>
    <w:p w14:paraId="137AC2A5" w14:textId="77777777" w:rsidR="0067588F" w:rsidRPr="00482688" w:rsidRDefault="0067588F" w:rsidP="00A10F1E">
      <w:pPr>
        <w:spacing w:after="0" w:line="240" w:lineRule="auto"/>
        <w:jc w:val="both"/>
        <w:rPr>
          <w:rFonts w:ascii="Times New Roman" w:eastAsia="Times New Roman" w:hAnsi="Times New Roman" w:cs="Times New Roman"/>
          <w:sz w:val="24"/>
          <w:szCs w:val="24"/>
          <w:highlight w:val="yellow"/>
        </w:rPr>
      </w:pPr>
      <w:commentRangeStart w:id="1"/>
    </w:p>
    <w:p w14:paraId="7A70B644" w14:textId="6EF97F89" w:rsidR="0067588F" w:rsidRPr="00D90C7D" w:rsidRDefault="1879F7AF" w:rsidP="0067588F">
      <w:pPr>
        <w:spacing w:after="0" w:line="240" w:lineRule="auto"/>
        <w:contextualSpacing/>
        <w:jc w:val="both"/>
        <w:rPr>
          <w:rFonts w:ascii="Times New Roman" w:hAnsi="Times New Roman" w:cs="Times New Roman"/>
          <w:sz w:val="24"/>
          <w:szCs w:val="24"/>
        </w:rPr>
      </w:pPr>
      <w:r w:rsidRPr="68A69DCC">
        <w:rPr>
          <w:rFonts w:ascii="Times New Roman" w:hAnsi="Times New Roman" w:cs="Times New Roman"/>
          <w:sz w:val="24"/>
          <w:szCs w:val="24"/>
        </w:rPr>
        <w:t xml:space="preserve">Enne seaduseelnõu ja seletuskirja koostamist ei koostatud väljatöötamiskavatsust, kuna </w:t>
      </w:r>
      <w:r w:rsidR="004B6B7A" w:rsidRPr="68A69DCC">
        <w:rPr>
          <w:rFonts w:ascii="Times New Roman" w:hAnsi="Times New Roman" w:cs="Times New Roman"/>
          <w:sz w:val="24"/>
          <w:szCs w:val="24"/>
        </w:rPr>
        <w:t xml:space="preserve">tegemist ei ole </w:t>
      </w:r>
      <w:r w:rsidR="006A0690" w:rsidRPr="68A69DCC">
        <w:rPr>
          <w:rFonts w:ascii="Times New Roman" w:hAnsi="Times New Roman" w:cs="Times New Roman"/>
          <w:sz w:val="24"/>
          <w:szCs w:val="24"/>
        </w:rPr>
        <w:t>olulise õigusliku muudatusega.</w:t>
      </w:r>
      <w:commentRangeEnd w:id="1"/>
      <w:r>
        <w:commentReference w:id="1"/>
      </w:r>
    </w:p>
    <w:p w14:paraId="7070A157" w14:textId="77777777" w:rsidR="002A4C8E" w:rsidRDefault="002A4C8E" w:rsidP="00A10F1E">
      <w:pPr>
        <w:spacing w:after="0" w:line="240" w:lineRule="auto"/>
        <w:jc w:val="both"/>
        <w:rPr>
          <w:rFonts w:ascii="Times New Roman" w:eastAsia="Times New Roman" w:hAnsi="Times New Roman" w:cs="Times New Roman"/>
          <w:sz w:val="24"/>
          <w:szCs w:val="24"/>
        </w:rPr>
      </w:pPr>
    </w:p>
    <w:p w14:paraId="7D86C2BE" w14:textId="56BF3CEB" w:rsidR="00A10F1E" w:rsidRPr="001E43B8" w:rsidRDefault="00A10F1E" w:rsidP="00A10F1E">
      <w:pPr>
        <w:spacing w:after="0" w:line="240" w:lineRule="auto"/>
        <w:jc w:val="both"/>
        <w:rPr>
          <w:rFonts w:ascii="Times New Roman" w:eastAsia="Times New Roman" w:hAnsi="Times New Roman" w:cs="Times New Roman"/>
          <w:b/>
          <w:sz w:val="24"/>
          <w:szCs w:val="24"/>
        </w:rPr>
      </w:pPr>
      <w:r w:rsidRPr="001E43B8">
        <w:rPr>
          <w:rFonts w:ascii="Times New Roman" w:eastAsia="Times New Roman" w:hAnsi="Times New Roman" w:cs="Times New Roman"/>
          <w:b/>
          <w:sz w:val="24"/>
          <w:szCs w:val="24"/>
        </w:rPr>
        <w:t>2. Eelnõu eesmärk</w:t>
      </w:r>
    </w:p>
    <w:p w14:paraId="1ABF3BAE" w14:textId="77777777" w:rsidR="005916BD" w:rsidRDefault="005916BD" w:rsidP="00403523">
      <w:pPr>
        <w:spacing w:after="0" w:line="240" w:lineRule="auto"/>
        <w:jc w:val="both"/>
        <w:rPr>
          <w:rFonts w:ascii="Times New Roman" w:hAnsi="Times New Roman" w:cs="Times New Roman"/>
          <w:sz w:val="24"/>
          <w:szCs w:val="24"/>
        </w:rPr>
      </w:pPr>
    </w:p>
    <w:p w14:paraId="68C8720F" w14:textId="25D1580B" w:rsidR="405A5F17" w:rsidRDefault="006A0690" w:rsidP="405A5F17">
      <w:pPr>
        <w:spacing w:after="0" w:line="240" w:lineRule="auto"/>
        <w:jc w:val="both"/>
        <w:rPr>
          <w:rFonts w:ascii="Times New Roman" w:hAnsi="Times New Roman" w:cs="Times New Roman"/>
          <w:sz w:val="24"/>
          <w:szCs w:val="24"/>
        </w:rPr>
      </w:pPr>
      <w:r w:rsidRPr="006A0690">
        <w:rPr>
          <w:rFonts w:ascii="Times New Roman" w:hAnsi="Times New Roman" w:cs="Times New Roman"/>
          <w:sz w:val="24"/>
          <w:szCs w:val="24"/>
        </w:rPr>
        <w:t>Eelnõu</w:t>
      </w:r>
      <w:r>
        <w:rPr>
          <w:rFonts w:ascii="Times New Roman" w:hAnsi="Times New Roman" w:cs="Times New Roman"/>
          <w:sz w:val="24"/>
          <w:szCs w:val="24"/>
        </w:rPr>
        <w:t>ga jäetakse KeTS</w:t>
      </w:r>
      <w:r w:rsidR="00890854">
        <w:rPr>
          <w:rFonts w:ascii="Times New Roman" w:hAnsi="Times New Roman" w:cs="Times New Roman"/>
          <w:sz w:val="24"/>
          <w:szCs w:val="24"/>
        </w:rPr>
        <w:t>-</w:t>
      </w:r>
      <w:r>
        <w:rPr>
          <w:rFonts w:ascii="Times New Roman" w:hAnsi="Times New Roman" w:cs="Times New Roman"/>
          <w:sz w:val="24"/>
          <w:szCs w:val="24"/>
        </w:rPr>
        <w:t xml:space="preserve">ist välja KIK-i nõukogu puudutav regulatsioon. </w:t>
      </w:r>
      <w:r w:rsidRPr="006A0690">
        <w:rPr>
          <w:rFonts w:ascii="Times New Roman" w:hAnsi="Times New Roman" w:cs="Times New Roman"/>
          <w:sz w:val="24"/>
          <w:szCs w:val="24"/>
        </w:rPr>
        <w:t>Edaspidi kohaldub sihtasutuse nõukogule riigivaraseaduse §-st 81 tulenev regulatsioon</w:t>
      </w:r>
      <w:r w:rsidR="00C06E2B">
        <w:rPr>
          <w:rFonts w:ascii="Times New Roman" w:hAnsi="Times New Roman" w:cs="Times New Roman"/>
          <w:sz w:val="24"/>
          <w:szCs w:val="24"/>
        </w:rPr>
        <w:t>.</w:t>
      </w:r>
    </w:p>
    <w:p w14:paraId="71E5F51B" w14:textId="77777777" w:rsidR="006A0690" w:rsidRDefault="006A0690" w:rsidP="405A5F17">
      <w:pPr>
        <w:spacing w:after="0" w:line="240" w:lineRule="auto"/>
        <w:jc w:val="both"/>
        <w:rPr>
          <w:rFonts w:ascii="Times New Roman" w:hAnsi="Times New Roman" w:cs="Times New Roman"/>
          <w:sz w:val="24"/>
          <w:szCs w:val="24"/>
        </w:rPr>
      </w:pPr>
    </w:p>
    <w:p w14:paraId="748973E0" w14:textId="4115AA2C" w:rsidR="006A0690" w:rsidRDefault="006A0690" w:rsidP="405A5F1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Eesmärgiks on anda suurem paindlikkus</w:t>
      </w:r>
      <w:r w:rsidR="00C06E2B">
        <w:rPr>
          <w:rFonts w:ascii="Times New Roman" w:hAnsi="Times New Roman" w:cs="Times New Roman"/>
          <w:sz w:val="24"/>
          <w:szCs w:val="24"/>
        </w:rPr>
        <w:t>, seejuures võimaldada nõukogu liikmete arvu piiramise kaudu vähendada kulusid ja optimeerida nõukogu tööd. Kavas on põhikirjaga piirata nõukogu liikmete arv viie liikmeni.</w:t>
      </w:r>
      <w:r w:rsidR="00C06E2B" w:rsidRPr="00C06E2B">
        <w:rPr>
          <w:rFonts w:ascii="Times New Roman" w:hAnsi="Times New Roman" w:cs="Times New Roman"/>
          <w:sz w:val="24"/>
          <w:szCs w:val="24"/>
        </w:rPr>
        <w:t xml:space="preserve"> </w:t>
      </w:r>
      <w:r w:rsidR="00C06E2B">
        <w:rPr>
          <w:rFonts w:ascii="Times New Roman" w:hAnsi="Times New Roman" w:cs="Times New Roman"/>
          <w:sz w:val="24"/>
          <w:szCs w:val="24"/>
        </w:rPr>
        <w:t>N</w:t>
      </w:r>
      <w:r w:rsidR="00C06E2B" w:rsidRPr="006A0690">
        <w:rPr>
          <w:rFonts w:ascii="Times New Roman" w:hAnsi="Times New Roman" w:cs="Times New Roman"/>
          <w:sz w:val="24"/>
          <w:szCs w:val="24"/>
        </w:rPr>
        <w:t xml:space="preserve">õukogu liikmed määrab ja kutsub tagasi </w:t>
      </w:r>
      <w:r w:rsidR="00C06E2B">
        <w:rPr>
          <w:rFonts w:ascii="Times New Roman" w:hAnsi="Times New Roman" w:cs="Times New Roman"/>
          <w:sz w:val="24"/>
          <w:szCs w:val="24"/>
        </w:rPr>
        <w:t xml:space="preserve">kliimaminister </w:t>
      </w:r>
      <w:r w:rsidR="00C06E2B" w:rsidRPr="006A0690">
        <w:rPr>
          <w:rFonts w:ascii="Times New Roman" w:hAnsi="Times New Roman" w:cs="Times New Roman"/>
          <w:sz w:val="24"/>
          <w:szCs w:val="24"/>
        </w:rPr>
        <w:t xml:space="preserve">oma otsusega, </w:t>
      </w:r>
      <w:r w:rsidR="00C06E2B">
        <w:rPr>
          <w:rFonts w:ascii="Times New Roman" w:hAnsi="Times New Roman" w:cs="Times New Roman"/>
          <w:sz w:val="24"/>
          <w:szCs w:val="24"/>
        </w:rPr>
        <w:t xml:space="preserve">määrates </w:t>
      </w:r>
      <w:r w:rsidR="00C06E2B" w:rsidRPr="006A0690">
        <w:rPr>
          <w:rFonts w:ascii="Times New Roman" w:hAnsi="Times New Roman" w:cs="Times New Roman"/>
          <w:sz w:val="24"/>
          <w:szCs w:val="24"/>
        </w:rPr>
        <w:t>seejuures ühe liikme rahandusministri ettepanekul.</w:t>
      </w:r>
    </w:p>
    <w:p w14:paraId="5B282829" w14:textId="77777777" w:rsidR="006A0690" w:rsidRDefault="006A0690" w:rsidP="405A5F17">
      <w:pPr>
        <w:spacing w:after="0" w:line="240" w:lineRule="auto"/>
        <w:jc w:val="both"/>
        <w:rPr>
          <w:rFonts w:ascii="Times New Roman" w:eastAsia="Times New Roman" w:hAnsi="Times New Roman" w:cs="Times New Roman"/>
          <w:sz w:val="24"/>
          <w:szCs w:val="24"/>
        </w:rPr>
      </w:pPr>
    </w:p>
    <w:p w14:paraId="472868F9" w14:textId="13C7D794" w:rsidR="0060396B" w:rsidRPr="00843034" w:rsidRDefault="0060396B" w:rsidP="0060396B">
      <w:pPr>
        <w:spacing w:after="0" w:line="240" w:lineRule="auto"/>
        <w:contextualSpacing/>
        <w:jc w:val="both"/>
        <w:rPr>
          <w:rFonts w:ascii="Times New Roman" w:hAnsi="Times New Roman" w:cs="Times New Roman"/>
          <w:b/>
          <w:sz w:val="24"/>
          <w:szCs w:val="24"/>
        </w:rPr>
      </w:pPr>
      <w:r w:rsidRPr="00843034">
        <w:rPr>
          <w:rFonts w:ascii="Times New Roman" w:hAnsi="Times New Roman" w:cs="Times New Roman"/>
          <w:b/>
          <w:sz w:val="24"/>
          <w:szCs w:val="24"/>
        </w:rPr>
        <w:t>3.</w:t>
      </w:r>
      <w:r w:rsidR="00E86483">
        <w:rPr>
          <w:rFonts w:ascii="Times New Roman" w:hAnsi="Times New Roman" w:cs="Times New Roman"/>
          <w:b/>
          <w:sz w:val="24"/>
          <w:szCs w:val="24"/>
        </w:rPr>
        <w:t xml:space="preserve"> </w:t>
      </w:r>
      <w:r w:rsidRPr="00843034">
        <w:rPr>
          <w:rFonts w:ascii="Times New Roman" w:hAnsi="Times New Roman" w:cs="Times New Roman"/>
          <w:b/>
          <w:sz w:val="24"/>
          <w:szCs w:val="24"/>
        </w:rPr>
        <w:t>Eelnõu sisu ja võrdlev analüüs</w:t>
      </w:r>
    </w:p>
    <w:p w14:paraId="7F3DA423" w14:textId="4ABDD73D" w:rsidR="77FB1EC8" w:rsidRPr="00456A38" w:rsidRDefault="77FB1EC8" w:rsidP="00456A38">
      <w:pPr>
        <w:spacing w:after="0" w:line="240" w:lineRule="auto"/>
        <w:contextualSpacing/>
        <w:jc w:val="both"/>
        <w:rPr>
          <w:rFonts w:ascii="Times New Roman" w:hAnsi="Times New Roman" w:cs="Times New Roman"/>
          <w:sz w:val="24"/>
          <w:szCs w:val="24"/>
        </w:rPr>
      </w:pPr>
    </w:p>
    <w:p w14:paraId="4AC4B358" w14:textId="1E6FEE7A" w:rsidR="00A07781" w:rsidRPr="00456A38" w:rsidRDefault="2D275D42" w:rsidP="00456A38">
      <w:pPr>
        <w:pStyle w:val="Normaallaadveeb"/>
        <w:spacing w:before="0" w:after="0"/>
        <w:contextualSpacing/>
        <w:jc w:val="both"/>
        <w:rPr>
          <w:rFonts w:ascii="Times New Roman" w:hAnsi="Times New Roman" w:cs="Times New Roman"/>
          <w:lang w:val="et-EE"/>
        </w:rPr>
      </w:pPr>
      <w:r w:rsidRPr="00456A38">
        <w:rPr>
          <w:rFonts w:ascii="Times New Roman" w:hAnsi="Times New Roman" w:cs="Times New Roman"/>
          <w:lang w:val="et-EE"/>
        </w:rPr>
        <w:t xml:space="preserve">Eelnõu koosneb </w:t>
      </w:r>
      <w:r w:rsidR="009356D9" w:rsidRPr="00456A38">
        <w:rPr>
          <w:rFonts w:ascii="Times New Roman" w:hAnsi="Times New Roman" w:cs="Times New Roman"/>
          <w:lang w:val="et-EE"/>
        </w:rPr>
        <w:t>kahest</w:t>
      </w:r>
      <w:r w:rsidRPr="00456A38">
        <w:rPr>
          <w:rFonts w:ascii="Times New Roman" w:hAnsi="Times New Roman" w:cs="Times New Roman"/>
          <w:lang w:val="et-EE"/>
        </w:rPr>
        <w:t xml:space="preserve"> paragrahvist</w:t>
      </w:r>
      <w:r w:rsidR="00F223B0" w:rsidRPr="00456A38">
        <w:rPr>
          <w:rFonts w:ascii="Times New Roman" w:hAnsi="Times New Roman" w:cs="Times New Roman"/>
          <w:lang w:val="et-EE"/>
        </w:rPr>
        <w:t>. Neist</w:t>
      </w:r>
      <w:r w:rsidRPr="00456A38">
        <w:rPr>
          <w:rFonts w:ascii="Times New Roman" w:hAnsi="Times New Roman" w:cs="Times New Roman"/>
          <w:lang w:val="et-EE"/>
        </w:rPr>
        <w:t xml:space="preserve"> esimese</w:t>
      </w:r>
      <w:r w:rsidR="00F223B0" w:rsidRPr="00456A38">
        <w:rPr>
          <w:rFonts w:ascii="Times New Roman" w:hAnsi="Times New Roman" w:cs="Times New Roman"/>
          <w:lang w:val="et-EE"/>
        </w:rPr>
        <w:t>s</w:t>
      </w:r>
      <w:r w:rsidRPr="00456A38">
        <w:rPr>
          <w:rFonts w:ascii="Times New Roman" w:hAnsi="Times New Roman" w:cs="Times New Roman"/>
          <w:lang w:val="et-EE"/>
        </w:rPr>
        <w:t xml:space="preserve"> muudetakse </w:t>
      </w:r>
      <w:r w:rsidR="22D107AB" w:rsidRPr="00456A38">
        <w:rPr>
          <w:rFonts w:ascii="Times New Roman" w:hAnsi="Times New Roman" w:cs="Times New Roman"/>
          <w:lang w:val="et-EE"/>
        </w:rPr>
        <w:t>keskkonnatasude seaduse</w:t>
      </w:r>
      <w:r w:rsidRPr="00456A38">
        <w:rPr>
          <w:rFonts w:ascii="Times New Roman" w:hAnsi="Times New Roman" w:cs="Times New Roman"/>
          <w:lang w:val="et-EE"/>
        </w:rPr>
        <w:t xml:space="preserve"> kehtivaid sätteid ning </w:t>
      </w:r>
      <w:r w:rsidR="009356D9" w:rsidRPr="00456A38">
        <w:rPr>
          <w:rFonts w:ascii="Times New Roman" w:hAnsi="Times New Roman" w:cs="Times New Roman"/>
          <w:lang w:val="et-EE"/>
        </w:rPr>
        <w:t>teise</w:t>
      </w:r>
      <w:r w:rsidR="00A90352" w:rsidRPr="00456A38">
        <w:rPr>
          <w:rFonts w:ascii="Times New Roman" w:hAnsi="Times New Roman" w:cs="Times New Roman"/>
          <w:lang w:val="et-EE"/>
        </w:rPr>
        <w:t>s</w:t>
      </w:r>
      <w:r w:rsidR="00F223B0" w:rsidRPr="00456A38">
        <w:rPr>
          <w:rFonts w:ascii="Times New Roman" w:hAnsi="Times New Roman" w:cs="Times New Roman"/>
          <w:lang w:val="et-EE"/>
        </w:rPr>
        <w:t xml:space="preserve"> sätestatakse</w:t>
      </w:r>
      <w:r w:rsidRPr="00456A38">
        <w:rPr>
          <w:rFonts w:ascii="Times New Roman" w:hAnsi="Times New Roman" w:cs="Times New Roman"/>
          <w:lang w:val="et-EE"/>
        </w:rPr>
        <w:t xml:space="preserve"> seaduse jõustumise aeg.</w:t>
      </w:r>
    </w:p>
    <w:p w14:paraId="12DB4BE3" w14:textId="77777777" w:rsidR="0060396B" w:rsidRPr="00456A38" w:rsidRDefault="0060396B" w:rsidP="00456A38">
      <w:pPr>
        <w:pStyle w:val="Normaallaadveeb"/>
        <w:spacing w:before="0" w:after="0"/>
        <w:contextualSpacing/>
        <w:jc w:val="both"/>
        <w:rPr>
          <w:rFonts w:ascii="Times New Roman" w:hAnsi="Times New Roman" w:cs="Times New Roman"/>
          <w:b/>
          <w:lang w:val="et-EE"/>
        </w:rPr>
      </w:pPr>
    </w:p>
    <w:p w14:paraId="541120B2" w14:textId="4989D1D4" w:rsidR="00456A38" w:rsidRPr="00456A38" w:rsidRDefault="0060396B" w:rsidP="00456A38">
      <w:pPr>
        <w:pStyle w:val="Normaallaadveeb"/>
        <w:spacing w:before="0" w:after="0"/>
        <w:contextualSpacing/>
        <w:jc w:val="both"/>
        <w:rPr>
          <w:rStyle w:val="eop"/>
          <w:rFonts w:ascii="Times New Roman" w:hAnsi="Times New Roman" w:cs="Times New Roman"/>
        </w:rPr>
      </w:pPr>
      <w:r w:rsidRPr="00456A38">
        <w:rPr>
          <w:rFonts w:ascii="Times New Roman" w:hAnsi="Times New Roman" w:cs="Times New Roman"/>
          <w:b/>
          <w:lang w:val="et-EE"/>
        </w:rPr>
        <w:t>Paragrahv</w:t>
      </w:r>
      <w:r w:rsidR="00C06E2B" w:rsidRPr="00456A38">
        <w:rPr>
          <w:rFonts w:ascii="Times New Roman" w:hAnsi="Times New Roman" w:cs="Times New Roman"/>
          <w:b/>
          <w:lang w:val="et-EE"/>
        </w:rPr>
        <w:t>iga</w:t>
      </w:r>
      <w:r w:rsidRPr="00456A38">
        <w:rPr>
          <w:rFonts w:ascii="Times New Roman" w:hAnsi="Times New Roman" w:cs="Times New Roman"/>
          <w:b/>
          <w:lang w:val="et-EE"/>
        </w:rPr>
        <w:t xml:space="preserve"> 1 </w:t>
      </w:r>
      <w:r w:rsidR="00456A38" w:rsidRPr="00456A38">
        <w:rPr>
          <w:rFonts w:ascii="Times New Roman" w:hAnsi="Times New Roman" w:cs="Times New Roman"/>
          <w:bCs/>
          <w:lang w:val="et-EE"/>
        </w:rPr>
        <w:t>tunnistat</w:t>
      </w:r>
      <w:r w:rsidR="00456A38">
        <w:rPr>
          <w:rFonts w:ascii="Times New Roman" w:hAnsi="Times New Roman" w:cs="Times New Roman"/>
          <w:bCs/>
          <w:lang w:val="et-EE"/>
        </w:rPr>
        <w:t>a</w:t>
      </w:r>
      <w:r w:rsidR="00456A38" w:rsidRPr="00456A38">
        <w:rPr>
          <w:rFonts w:ascii="Times New Roman" w:hAnsi="Times New Roman" w:cs="Times New Roman"/>
          <w:bCs/>
          <w:lang w:val="et-EE"/>
        </w:rPr>
        <w:t>kse kehtetuks KeTS</w:t>
      </w:r>
      <w:r w:rsidR="00890854">
        <w:rPr>
          <w:rFonts w:ascii="Times New Roman" w:hAnsi="Times New Roman" w:cs="Times New Roman"/>
          <w:bCs/>
          <w:lang w:val="et-EE"/>
        </w:rPr>
        <w:t>-</w:t>
      </w:r>
      <w:r w:rsidR="00456A38" w:rsidRPr="00456A38">
        <w:rPr>
          <w:rFonts w:ascii="Times New Roman" w:hAnsi="Times New Roman" w:cs="Times New Roman"/>
          <w:bCs/>
          <w:lang w:val="et-EE"/>
        </w:rPr>
        <w:t>i § 56 lõige 1</w:t>
      </w:r>
      <w:r w:rsidR="00456A38" w:rsidRPr="00456A38">
        <w:rPr>
          <w:rFonts w:ascii="Times New Roman" w:hAnsi="Times New Roman" w:cs="Times New Roman"/>
          <w:bCs/>
          <w:vertAlign w:val="superscript"/>
          <w:lang w:val="et-EE"/>
        </w:rPr>
        <w:t>1</w:t>
      </w:r>
      <w:r w:rsidR="00456A38" w:rsidRPr="00456A38">
        <w:rPr>
          <w:rFonts w:ascii="Times New Roman" w:hAnsi="Times New Roman" w:cs="Times New Roman"/>
          <w:bCs/>
          <w:lang w:val="et-EE"/>
        </w:rPr>
        <w:t xml:space="preserve">, mis sätestab, et </w:t>
      </w:r>
      <w:r w:rsidR="00456A38" w:rsidRPr="00456A38">
        <w:rPr>
          <w:rStyle w:val="eop"/>
          <w:rFonts w:ascii="Times New Roman" w:eastAsia="Times New Roman" w:hAnsi="Times New Roman" w:cs="Times New Roman"/>
          <w:bCs/>
          <w:kern w:val="0"/>
          <w:lang w:val="et-EE" w:eastAsia="et-EE"/>
        </w:rPr>
        <w:t>KIK</w:t>
      </w:r>
      <w:r w:rsidR="00456A38" w:rsidRPr="00456A38">
        <w:rPr>
          <w:rStyle w:val="eop"/>
          <w:rFonts w:ascii="Times New Roman" w:eastAsia="Times New Roman" w:hAnsi="Times New Roman" w:cs="Times New Roman"/>
          <w:kern w:val="0"/>
          <w:lang w:val="et-EE" w:eastAsia="et-EE"/>
        </w:rPr>
        <w:t xml:space="preserve">-i </w:t>
      </w:r>
      <w:r w:rsidR="00456A38" w:rsidRPr="00456A38">
        <w:rPr>
          <w:rStyle w:val="eop"/>
          <w:rFonts w:ascii="Times New Roman" w:hAnsi="Times New Roman" w:cs="Times New Roman"/>
          <w:lang w:val="et-EE"/>
        </w:rPr>
        <w:t xml:space="preserve">nõukogu liikmetest neli on Riigikogu liikmed, kes nimetatakse Riigikogu otsusega Riigikogu keskkonnakomisjoni ettepanekul. Praeguse regulatsiooni kohaselt on valdkonna eest vastutav </w:t>
      </w:r>
      <w:r w:rsidR="00456A38" w:rsidRPr="00456A38">
        <w:rPr>
          <w:rStyle w:val="eop"/>
          <w:rFonts w:ascii="Times New Roman" w:hAnsi="Times New Roman" w:cs="Times New Roman"/>
          <w:lang w:val="et-EE"/>
        </w:rPr>
        <w:lastRenderedPageBreak/>
        <w:t>minister (kliimaminister)</w:t>
      </w:r>
      <w:r w:rsidR="00890854">
        <w:rPr>
          <w:rStyle w:val="eop"/>
          <w:rFonts w:ascii="Times New Roman" w:hAnsi="Times New Roman" w:cs="Times New Roman"/>
          <w:lang w:val="et-EE"/>
        </w:rPr>
        <w:t xml:space="preserve"> </w:t>
      </w:r>
      <w:r w:rsidR="00456A38" w:rsidRPr="00456A38">
        <w:rPr>
          <w:rStyle w:val="eop"/>
          <w:rFonts w:ascii="Times New Roman" w:hAnsi="Times New Roman" w:cs="Times New Roman"/>
          <w:lang w:val="et-EE"/>
        </w:rPr>
        <w:t>sihtasutuse nõukogu liige oma ametikoha järgselt. Teised sihtasutuse nõukogu liikmed nimetab asutajaõiguste teostaja</w:t>
      </w:r>
      <w:r w:rsidR="00890854">
        <w:rPr>
          <w:rStyle w:val="eop"/>
          <w:rFonts w:ascii="Times New Roman" w:hAnsi="Times New Roman" w:cs="Times New Roman"/>
          <w:lang w:val="et-EE"/>
        </w:rPr>
        <w:t>,</w:t>
      </w:r>
      <w:r w:rsidR="00456A38" w:rsidRPr="00456A38">
        <w:rPr>
          <w:rStyle w:val="eop"/>
          <w:rFonts w:ascii="Times New Roman" w:hAnsi="Times New Roman" w:cs="Times New Roman"/>
          <w:lang w:val="et-EE"/>
        </w:rPr>
        <w:t xml:space="preserve"> kusjuures ühe liikme</w:t>
      </w:r>
      <w:r w:rsidR="00456A38" w:rsidRPr="00456A38">
        <w:rPr>
          <w:rStyle w:val="eop"/>
          <w:rFonts w:ascii="Times New Roman" w:hAnsi="Times New Roman" w:cs="Times New Roman"/>
        </w:rPr>
        <w:t xml:space="preserve"> riigivaraseaduse § 81 lõikes 4 sätestatut arvestades.</w:t>
      </w:r>
    </w:p>
    <w:p w14:paraId="3020229C" w14:textId="77777777" w:rsidR="00456A38" w:rsidRPr="00456A38" w:rsidRDefault="00456A38" w:rsidP="00456A38">
      <w:pPr>
        <w:pStyle w:val="paragraph"/>
        <w:spacing w:before="0" w:beforeAutospacing="0" w:after="0" w:afterAutospacing="0"/>
        <w:jc w:val="both"/>
        <w:textAlignment w:val="baseline"/>
        <w:rPr>
          <w:rStyle w:val="eop"/>
        </w:rPr>
      </w:pPr>
      <w:r w:rsidRPr="00456A38">
        <w:rPr>
          <w:rStyle w:val="eop"/>
        </w:rPr>
        <w:t xml:space="preserve"> </w:t>
      </w:r>
    </w:p>
    <w:p w14:paraId="77B83BBE" w14:textId="2952E644" w:rsidR="6F7FC8A6" w:rsidRDefault="00456A38" w:rsidP="00456A38">
      <w:pPr>
        <w:pStyle w:val="paragraph"/>
        <w:spacing w:before="0" w:beforeAutospacing="0" w:after="0" w:afterAutospacing="0"/>
        <w:jc w:val="both"/>
        <w:textAlignment w:val="baseline"/>
        <w:rPr>
          <w:rStyle w:val="eop"/>
        </w:rPr>
      </w:pPr>
      <w:r w:rsidRPr="00456A38">
        <w:rPr>
          <w:rStyle w:val="eop"/>
        </w:rPr>
        <w:t>Riigivaraseaduse § 81 l</w:t>
      </w:r>
      <w:r>
        <w:rPr>
          <w:rStyle w:val="eop"/>
        </w:rPr>
        <w:t>õige</w:t>
      </w:r>
      <w:r w:rsidRPr="00456A38">
        <w:rPr>
          <w:rStyle w:val="eop"/>
        </w:rPr>
        <w:t xml:space="preserve"> 4</w:t>
      </w:r>
      <w:r>
        <w:rPr>
          <w:rStyle w:val="eop"/>
        </w:rPr>
        <w:t xml:space="preserve"> sätestab, et k</w:t>
      </w:r>
      <w:r w:rsidRPr="00456A38">
        <w:rPr>
          <w:rStyle w:val="eop"/>
        </w:rPr>
        <w:t xml:space="preserve">ui riigi asutatud sihtasutuse nõukogusse on asutajaõiguste teostajal </w:t>
      </w:r>
      <w:r w:rsidR="006D533E">
        <w:rPr>
          <w:rStyle w:val="eop"/>
        </w:rPr>
        <w:t xml:space="preserve">(kliimaminister) </w:t>
      </w:r>
      <w:r w:rsidRPr="00456A38">
        <w:rPr>
          <w:rStyle w:val="eop"/>
        </w:rPr>
        <w:t xml:space="preserve">õigus määrata üle ühe liikme, siis vähemalt ühe neist valib ta valdkonna eest vastutava ministri </w:t>
      </w:r>
      <w:r>
        <w:rPr>
          <w:rStyle w:val="eop"/>
        </w:rPr>
        <w:t xml:space="preserve">(rahandusministri) </w:t>
      </w:r>
      <w:r w:rsidRPr="00456A38">
        <w:rPr>
          <w:rStyle w:val="eop"/>
        </w:rPr>
        <w:t>ettepanekul.</w:t>
      </w:r>
    </w:p>
    <w:p w14:paraId="379B22A9" w14:textId="77777777" w:rsidR="00456A38" w:rsidRDefault="00456A38" w:rsidP="00456A38">
      <w:pPr>
        <w:pStyle w:val="paragraph"/>
        <w:spacing w:before="0" w:beforeAutospacing="0" w:after="0" w:afterAutospacing="0"/>
        <w:jc w:val="both"/>
        <w:textAlignment w:val="baseline"/>
        <w:rPr>
          <w:rStyle w:val="eop"/>
        </w:rPr>
      </w:pPr>
    </w:p>
    <w:p w14:paraId="2F78C9B6" w14:textId="47DF05B6" w:rsidR="00456A38" w:rsidRDefault="00456A38" w:rsidP="00456A38">
      <w:pPr>
        <w:pStyle w:val="paragraph"/>
        <w:spacing w:before="0" w:beforeAutospacing="0" w:after="0" w:afterAutospacing="0"/>
        <w:jc w:val="both"/>
        <w:textAlignment w:val="baseline"/>
        <w:rPr>
          <w:rStyle w:val="eop"/>
        </w:rPr>
      </w:pPr>
      <w:r>
        <w:rPr>
          <w:rStyle w:val="eop"/>
        </w:rPr>
        <w:t xml:space="preserve">Riigivaraseaduse § 81 lõike 1 punkt 1 sätestab, et </w:t>
      </w:r>
      <w:r w:rsidRPr="00456A38">
        <w:rPr>
          <w:rStyle w:val="eop"/>
        </w:rPr>
        <w:t>asutajaõiguste teostaja peab oma asutajaõiguste teostamisel hoolitsema, et</w:t>
      </w:r>
      <w:r>
        <w:rPr>
          <w:rStyle w:val="eop"/>
        </w:rPr>
        <w:t xml:space="preserve"> </w:t>
      </w:r>
      <w:r w:rsidRPr="00456A38">
        <w:rPr>
          <w:rStyle w:val="eop"/>
        </w:rPr>
        <w:t>riigi asutatud sihtasutuse põhikirjas on sätestatud, et nõukogu liikmed määrab ja kutsub tagasi asutaja oma otsusega põhikirjas sätestatud nõukogu liikme kohtade jaotuse kohaselt asutajate vahel</w:t>
      </w:r>
      <w:r>
        <w:rPr>
          <w:rStyle w:val="eop"/>
        </w:rPr>
        <w:t>.</w:t>
      </w:r>
    </w:p>
    <w:p w14:paraId="3FC30FB8" w14:textId="77777777" w:rsidR="00456A38" w:rsidRDefault="00456A38" w:rsidP="00456A38">
      <w:pPr>
        <w:pStyle w:val="paragraph"/>
        <w:spacing w:before="0" w:beforeAutospacing="0" w:after="0" w:afterAutospacing="0"/>
        <w:jc w:val="both"/>
        <w:textAlignment w:val="baseline"/>
        <w:rPr>
          <w:rStyle w:val="eop"/>
        </w:rPr>
      </w:pPr>
    </w:p>
    <w:p w14:paraId="0E1848D1" w14:textId="58E6902E" w:rsidR="00456A38" w:rsidRPr="00456A38" w:rsidRDefault="00456A38" w:rsidP="00456A38">
      <w:pPr>
        <w:pStyle w:val="paragraph"/>
        <w:spacing w:before="0" w:beforeAutospacing="0" w:after="0" w:afterAutospacing="0"/>
        <w:jc w:val="both"/>
        <w:textAlignment w:val="baseline"/>
      </w:pPr>
      <w:r>
        <w:rPr>
          <w:rStyle w:val="eop"/>
        </w:rPr>
        <w:t xml:space="preserve">KIK-i põhikirja punkt </w:t>
      </w:r>
      <w:r w:rsidRPr="00456A38">
        <w:t>4.3.</w:t>
      </w:r>
      <w:r>
        <w:t>: „</w:t>
      </w:r>
      <w:r w:rsidRPr="00456A38">
        <w:t xml:space="preserve">Nõukogusse kuulub </w:t>
      </w:r>
      <w:r w:rsidRPr="00456A38">
        <w:rPr>
          <w:b/>
          <w:bCs/>
        </w:rPr>
        <w:t>üheksa liiget</w:t>
      </w:r>
      <w:r w:rsidRPr="00456A38">
        <w:t>, kellest neli on Riigikogu liikmed, kes nimetatakse Riigikogu otsusega Riigikogu keskkonnakomisjoni ettepanekul ja neli asutajaõiguste teostaja poolt, sealhulgas üks liige rahandusministri ettepanekul. Keskkonnaminister on nõukogu liige oma ametikoha järgselt. Nõukogu liikmed nimetatakse viieks aastaks. Nimetajal on õigus nõukogu liige igal ajal tagasi kutsuda.</w:t>
      </w:r>
      <w:r>
        <w:t>“</w:t>
      </w:r>
    </w:p>
    <w:p w14:paraId="3A5D622A" w14:textId="54AE2A67" w:rsidR="00456A38" w:rsidRDefault="00456A38" w:rsidP="00456A38">
      <w:pPr>
        <w:pStyle w:val="paragraph"/>
        <w:spacing w:before="0" w:beforeAutospacing="0" w:after="0" w:afterAutospacing="0"/>
        <w:jc w:val="both"/>
        <w:textAlignment w:val="baseline"/>
        <w:rPr>
          <w:rStyle w:val="eop"/>
        </w:rPr>
      </w:pPr>
    </w:p>
    <w:p w14:paraId="5C7C0C83" w14:textId="2A7B9586" w:rsidR="00456A38" w:rsidRDefault="00456A38" w:rsidP="00456A38">
      <w:pPr>
        <w:pStyle w:val="paragraph"/>
        <w:spacing w:before="0" w:beforeAutospacing="0" w:after="0" w:afterAutospacing="0"/>
        <w:jc w:val="both"/>
        <w:textAlignment w:val="baseline"/>
      </w:pPr>
      <w:r>
        <w:t>Edaspidi on kavas muuta KIK-i põhi</w:t>
      </w:r>
      <w:r w:rsidR="006D533E">
        <w:t>kirja</w:t>
      </w:r>
      <w:r>
        <w:t xml:space="preserve"> nii, et nõukogu liikmete arv oleks </w:t>
      </w:r>
      <w:r w:rsidRPr="00890854">
        <w:rPr>
          <w:b/>
          <w:bCs/>
        </w:rPr>
        <w:t xml:space="preserve">viis </w:t>
      </w:r>
      <w:r>
        <w:t xml:space="preserve">ja nõukogu liikmed määrab ja kutsub tagasi </w:t>
      </w:r>
      <w:r w:rsidRPr="00456A38">
        <w:t>asutajaõiguste teostaja (kliimaminist</w:t>
      </w:r>
      <w:r w:rsidR="00890854">
        <w:t>er</w:t>
      </w:r>
      <w:r w:rsidRPr="00456A38">
        <w:t>)</w:t>
      </w:r>
      <w:r>
        <w:t>, sealhulgas määratakse üks liige rahandusministri ettepanekul.</w:t>
      </w:r>
    </w:p>
    <w:p w14:paraId="5BF9B7F4" w14:textId="77777777" w:rsidR="00456A38" w:rsidRDefault="00456A38" w:rsidP="00456A38">
      <w:pPr>
        <w:pStyle w:val="paragraph"/>
        <w:spacing w:before="0" w:beforeAutospacing="0" w:after="0" w:afterAutospacing="0"/>
        <w:jc w:val="both"/>
        <w:textAlignment w:val="baseline"/>
      </w:pPr>
    </w:p>
    <w:p w14:paraId="6EC9680B" w14:textId="70D81961" w:rsidR="00456A38" w:rsidRDefault="00456A38" w:rsidP="00456A38">
      <w:pPr>
        <w:pStyle w:val="paragraph"/>
        <w:spacing w:before="0" w:beforeAutospacing="0" w:after="0" w:afterAutospacing="0"/>
        <w:jc w:val="both"/>
        <w:textAlignment w:val="baseline"/>
      </w:pPr>
      <w:r>
        <w:t xml:space="preserve">Puudub vajadus KeTSis KIK-i nõukogu eriregulatsiooni säilitamiseks. </w:t>
      </w:r>
      <w:r w:rsidR="003A6983">
        <w:t>Mõistlik on edaspidi rakendada ka KIK-i nõukogule üldist riigi asutatud sihtasutusi puudutavat regulatsiooni, mis annab ka paindlikkuse nõukogu liikmete arvu määramiseks asutajaõiguste teostaja poolt.</w:t>
      </w:r>
    </w:p>
    <w:p w14:paraId="53D79AC4" w14:textId="77777777" w:rsidR="003A6983" w:rsidRDefault="003A6983" w:rsidP="00456A38">
      <w:pPr>
        <w:pStyle w:val="paragraph"/>
        <w:spacing w:before="0" w:beforeAutospacing="0" w:after="0" w:afterAutospacing="0"/>
        <w:jc w:val="both"/>
        <w:textAlignment w:val="baseline"/>
      </w:pPr>
    </w:p>
    <w:p w14:paraId="28810C61" w14:textId="6250FF88" w:rsidR="003A6983" w:rsidRPr="00511902" w:rsidRDefault="003A6983" w:rsidP="00456A38">
      <w:pPr>
        <w:pStyle w:val="paragraph"/>
        <w:spacing w:before="0" w:beforeAutospacing="0" w:after="0" w:afterAutospacing="0"/>
        <w:jc w:val="both"/>
        <w:textAlignment w:val="baseline"/>
      </w:pPr>
      <w:r>
        <w:t>Kavas on nõukogu liikete arvu vähendada viiele</w:t>
      </w:r>
      <w:r w:rsidR="005731AE">
        <w:t xml:space="preserve">. </w:t>
      </w:r>
      <w:r w:rsidR="000107D8" w:rsidRPr="005731AE">
        <w:t xml:space="preserve">Praktikas lähtutakse keskkonnaprogrammis muude toetustega samadest printsiipidest ning puudub vajadus otsuste täiendavaks kinnitamiseks </w:t>
      </w:r>
      <w:r w:rsidR="005731AE" w:rsidRPr="005731AE">
        <w:t>KIK-i</w:t>
      </w:r>
      <w:r w:rsidR="000107D8" w:rsidRPr="005731AE">
        <w:t xml:space="preserve"> nõukogu poolt. Seega keskendub nõukogu roll </w:t>
      </w:r>
      <w:r w:rsidR="005731AE" w:rsidRPr="005731AE">
        <w:t>KIK-i</w:t>
      </w:r>
      <w:r w:rsidR="000107D8" w:rsidRPr="005731AE">
        <w:t xml:space="preserve"> juhtimisele ning mõistlik on lähtuda teiste sihtasutustega sarnastest alustest.</w:t>
      </w:r>
      <w:r w:rsidR="00BC2957" w:rsidRPr="005731AE">
        <w:t xml:space="preserve"> </w:t>
      </w:r>
      <w:r w:rsidR="00606801" w:rsidRPr="005731AE">
        <w:t xml:space="preserve">Väiksem liikmete arv annaks lisaks rahalisele kokkuhoiule juurde ka paindlikust </w:t>
      </w:r>
      <w:r w:rsidR="00511902" w:rsidRPr="005731AE">
        <w:t>ühiste aruteluaegade leidmisel ning teisalt konkretiseeriks iga üksiku liikme vastutust ja rolli nõukogus.</w:t>
      </w:r>
      <w:r w:rsidR="000107D8" w:rsidRPr="00511902">
        <w:t xml:space="preserve"> </w:t>
      </w:r>
    </w:p>
    <w:p w14:paraId="56153AAB" w14:textId="77777777" w:rsidR="00456A38" w:rsidRPr="00456A38" w:rsidRDefault="00456A38" w:rsidP="00456A38">
      <w:pPr>
        <w:pStyle w:val="paragraph"/>
        <w:spacing w:before="0" w:beforeAutospacing="0" w:after="0" w:afterAutospacing="0"/>
        <w:jc w:val="both"/>
        <w:textAlignment w:val="baseline"/>
      </w:pPr>
    </w:p>
    <w:p w14:paraId="5E7FBC9E" w14:textId="3F94FA0B" w:rsidR="006D0C02" w:rsidRPr="00456A38" w:rsidRDefault="61F1A22A" w:rsidP="00456A38">
      <w:pPr>
        <w:pStyle w:val="Normaallaadveeb"/>
        <w:spacing w:before="0" w:after="0"/>
        <w:contextualSpacing/>
        <w:jc w:val="both"/>
        <w:rPr>
          <w:rFonts w:ascii="Times New Roman" w:hAnsi="Times New Roman" w:cs="Times New Roman"/>
          <w:lang w:val="et-EE"/>
        </w:rPr>
      </w:pPr>
      <w:r w:rsidRPr="00456A38">
        <w:rPr>
          <w:rFonts w:ascii="Times New Roman" w:hAnsi="Times New Roman" w:cs="Times New Roman"/>
          <w:b/>
          <w:bCs/>
          <w:lang w:val="et-EE"/>
        </w:rPr>
        <w:t>Paragrahv</w:t>
      </w:r>
      <w:r w:rsidR="6A8A0DE1" w:rsidRPr="00456A38">
        <w:rPr>
          <w:rFonts w:ascii="Times New Roman" w:hAnsi="Times New Roman" w:cs="Times New Roman"/>
          <w:b/>
          <w:bCs/>
          <w:lang w:val="et-EE"/>
        </w:rPr>
        <w:t>is</w:t>
      </w:r>
      <w:r w:rsidRPr="00456A38">
        <w:rPr>
          <w:rFonts w:ascii="Times New Roman" w:hAnsi="Times New Roman" w:cs="Times New Roman"/>
          <w:b/>
          <w:bCs/>
          <w:lang w:val="et-EE"/>
        </w:rPr>
        <w:t xml:space="preserve"> </w:t>
      </w:r>
      <w:r w:rsidR="0AB5DA49" w:rsidRPr="00456A38">
        <w:rPr>
          <w:rFonts w:ascii="Times New Roman" w:hAnsi="Times New Roman" w:cs="Times New Roman"/>
          <w:b/>
          <w:bCs/>
          <w:lang w:val="et-EE"/>
        </w:rPr>
        <w:t>2</w:t>
      </w:r>
      <w:r w:rsidRPr="00456A38">
        <w:rPr>
          <w:rFonts w:ascii="Times New Roman" w:hAnsi="Times New Roman" w:cs="Times New Roman"/>
          <w:lang w:val="et-EE"/>
        </w:rPr>
        <w:t xml:space="preserve"> sätestatakse seaduse jõustumine.</w:t>
      </w:r>
      <w:r w:rsidR="652E10DF" w:rsidRPr="00456A38">
        <w:rPr>
          <w:rFonts w:ascii="Times New Roman" w:hAnsi="Times New Roman" w:cs="Times New Roman"/>
          <w:lang w:val="et-EE"/>
        </w:rPr>
        <w:t xml:space="preserve"> Seadus on kavandatud jõustuma </w:t>
      </w:r>
      <w:r w:rsidR="54534DEA" w:rsidRPr="00456A38">
        <w:rPr>
          <w:rFonts w:ascii="Times New Roman" w:hAnsi="Times New Roman" w:cs="Times New Roman"/>
          <w:lang w:val="et-EE"/>
        </w:rPr>
        <w:t>202</w:t>
      </w:r>
      <w:r w:rsidR="00C06E2B" w:rsidRPr="00456A38">
        <w:rPr>
          <w:rFonts w:ascii="Times New Roman" w:hAnsi="Times New Roman" w:cs="Times New Roman"/>
          <w:lang w:val="et-EE"/>
        </w:rPr>
        <w:t>5</w:t>
      </w:r>
      <w:r w:rsidR="54534DEA" w:rsidRPr="00456A38">
        <w:rPr>
          <w:rFonts w:ascii="Times New Roman" w:hAnsi="Times New Roman" w:cs="Times New Roman"/>
          <w:lang w:val="et-EE"/>
        </w:rPr>
        <w:t>.</w:t>
      </w:r>
      <w:r w:rsidR="2AD5D60D" w:rsidRPr="00456A38">
        <w:rPr>
          <w:rFonts w:ascii="Times New Roman" w:hAnsi="Times New Roman" w:cs="Times New Roman"/>
          <w:lang w:val="et-EE"/>
        </w:rPr>
        <w:t> </w:t>
      </w:r>
      <w:r w:rsidR="54534DEA" w:rsidRPr="00456A38">
        <w:rPr>
          <w:rFonts w:ascii="Times New Roman" w:hAnsi="Times New Roman" w:cs="Times New Roman"/>
          <w:lang w:val="et-EE"/>
        </w:rPr>
        <w:t>aasta 1.</w:t>
      </w:r>
      <w:r w:rsidR="00C06E2B" w:rsidRPr="00456A38">
        <w:rPr>
          <w:rFonts w:ascii="Times New Roman" w:hAnsi="Times New Roman" w:cs="Times New Roman"/>
          <w:lang w:val="et-EE"/>
        </w:rPr>
        <w:t> </w:t>
      </w:r>
      <w:r w:rsidR="00A66F9B">
        <w:rPr>
          <w:rFonts w:ascii="Times New Roman" w:hAnsi="Times New Roman" w:cs="Times New Roman"/>
          <w:lang w:val="et-EE"/>
        </w:rPr>
        <w:t>juulil</w:t>
      </w:r>
      <w:r w:rsidR="00C06E2B" w:rsidRPr="00456A38">
        <w:rPr>
          <w:rFonts w:ascii="Times New Roman" w:hAnsi="Times New Roman" w:cs="Times New Roman"/>
          <w:lang w:val="et-EE"/>
        </w:rPr>
        <w:t>, mis võimaldab täiendada KIK-i põhikirja ning korraldada uue nõukogu moodustamise.</w:t>
      </w:r>
    </w:p>
    <w:p w14:paraId="7D89C99C" w14:textId="3855C648" w:rsidR="77FB1EC8" w:rsidRPr="00456A38" w:rsidRDefault="77FB1EC8" w:rsidP="00456A38">
      <w:pPr>
        <w:pStyle w:val="Normaallaadveeb"/>
        <w:spacing w:before="0" w:after="0"/>
        <w:contextualSpacing/>
        <w:jc w:val="both"/>
        <w:rPr>
          <w:rFonts w:ascii="Times New Roman" w:hAnsi="Times New Roman" w:cs="Times New Roman"/>
          <w:b/>
          <w:bCs/>
          <w:lang w:val="et-EE"/>
        </w:rPr>
      </w:pPr>
    </w:p>
    <w:p w14:paraId="55CE5FA2" w14:textId="5FCFC00A" w:rsidR="00DC1E10" w:rsidRPr="00456A38" w:rsidRDefault="2ED7CC5F" w:rsidP="00456A38">
      <w:pPr>
        <w:pStyle w:val="Normaallaadveeb"/>
        <w:spacing w:before="0" w:after="0"/>
        <w:contextualSpacing/>
        <w:jc w:val="both"/>
        <w:rPr>
          <w:rFonts w:ascii="Times New Roman" w:hAnsi="Times New Roman" w:cs="Times New Roman"/>
          <w:lang w:val="et-EE"/>
        </w:rPr>
      </w:pPr>
      <w:r w:rsidRPr="00456A38">
        <w:rPr>
          <w:rFonts w:ascii="Times New Roman" w:hAnsi="Times New Roman" w:cs="Times New Roman"/>
          <w:b/>
          <w:bCs/>
          <w:lang w:val="et-EE"/>
        </w:rPr>
        <w:t>4</w:t>
      </w:r>
      <w:r w:rsidR="69B97EDE" w:rsidRPr="00456A38">
        <w:rPr>
          <w:rFonts w:ascii="Times New Roman" w:hAnsi="Times New Roman" w:cs="Times New Roman"/>
          <w:b/>
          <w:bCs/>
          <w:lang w:val="et-EE"/>
        </w:rPr>
        <w:t>. Eelnõu terminoloogia</w:t>
      </w:r>
    </w:p>
    <w:p w14:paraId="6937A809" w14:textId="77777777" w:rsidR="00DC1E10" w:rsidRPr="00DC1E10" w:rsidRDefault="00DC1E10" w:rsidP="00456A38">
      <w:pPr>
        <w:pStyle w:val="Normaallaadveeb"/>
        <w:spacing w:before="0" w:after="0"/>
        <w:contextualSpacing/>
        <w:jc w:val="both"/>
        <w:rPr>
          <w:rFonts w:ascii="Times New Roman" w:hAnsi="Times New Roman" w:cs="Times New Roman"/>
          <w:bCs/>
          <w:lang w:val="et-EE"/>
        </w:rPr>
      </w:pPr>
    </w:p>
    <w:p w14:paraId="5A847690" w14:textId="5C340F8F" w:rsidR="008A73D6" w:rsidRPr="008A73D6" w:rsidRDefault="00B07D40" w:rsidP="00456A38">
      <w:pPr>
        <w:pStyle w:val="Normaallaadveeb"/>
        <w:spacing w:before="0" w:after="0"/>
        <w:contextualSpacing/>
        <w:rPr>
          <w:rFonts w:ascii="Times New Roman" w:hAnsi="Times New Roman" w:cs="Times New Roman"/>
          <w:lang w:val="et-EE"/>
        </w:rPr>
      </w:pPr>
      <w:r w:rsidRPr="00B07D40">
        <w:rPr>
          <w:rFonts w:ascii="Times New Roman" w:hAnsi="Times New Roman" w:cs="Times New Roman"/>
          <w:lang w:val="et-EE"/>
        </w:rPr>
        <w:t>Eelnõukohase seadusega ei võeta kasutusele uusi termineid</w:t>
      </w:r>
      <w:r>
        <w:rPr>
          <w:rFonts w:ascii="Times New Roman" w:hAnsi="Times New Roman" w:cs="Times New Roman"/>
          <w:lang w:val="et-EE"/>
        </w:rPr>
        <w:t>.</w:t>
      </w:r>
    </w:p>
    <w:p w14:paraId="60D75D3E" w14:textId="0772E69E" w:rsidR="0012259D" w:rsidRPr="00DC1E10" w:rsidRDefault="0012259D" w:rsidP="00456A38">
      <w:pPr>
        <w:pStyle w:val="Normaallaadveeb"/>
        <w:spacing w:before="0" w:after="0"/>
        <w:contextualSpacing/>
        <w:rPr>
          <w:rFonts w:ascii="Times New Roman" w:hAnsi="Times New Roman" w:cs="Times New Roman"/>
          <w:lang w:val="et-EE"/>
        </w:rPr>
      </w:pPr>
    </w:p>
    <w:p w14:paraId="5252E1D1" w14:textId="01E6B26F" w:rsidR="00DC1E10" w:rsidRPr="00DC1E10" w:rsidRDefault="05E5545C" w:rsidP="00456A38">
      <w:pPr>
        <w:pStyle w:val="Normaallaadveeb"/>
        <w:spacing w:before="0" w:after="0"/>
        <w:contextualSpacing/>
        <w:jc w:val="both"/>
        <w:rPr>
          <w:rFonts w:ascii="Times New Roman" w:hAnsi="Times New Roman" w:cs="Times New Roman"/>
          <w:b/>
          <w:bCs/>
          <w:lang w:val="et-EE"/>
        </w:rPr>
      </w:pPr>
      <w:r w:rsidRPr="77FB1EC8">
        <w:rPr>
          <w:rFonts w:ascii="Times New Roman" w:hAnsi="Times New Roman" w:cs="Times New Roman"/>
          <w:b/>
          <w:bCs/>
          <w:lang w:val="et-EE"/>
        </w:rPr>
        <w:t>5</w:t>
      </w:r>
      <w:r w:rsidR="69B97EDE" w:rsidRPr="77FB1EC8">
        <w:rPr>
          <w:rFonts w:ascii="Times New Roman" w:hAnsi="Times New Roman" w:cs="Times New Roman"/>
          <w:b/>
          <w:bCs/>
          <w:lang w:val="et-EE"/>
        </w:rPr>
        <w:t>. Eelnõu vastavus Euroopa Liidu õigusele</w:t>
      </w:r>
    </w:p>
    <w:p w14:paraId="50ADF49A" w14:textId="77777777" w:rsidR="00DC1E10" w:rsidRPr="00DC1E10" w:rsidRDefault="00DC1E10" w:rsidP="00456A38">
      <w:pPr>
        <w:pStyle w:val="Normaallaadveeb"/>
        <w:spacing w:before="0" w:after="0"/>
        <w:contextualSpacing/>
        <w:rPr>
          <w:rFonts w:ascii="Times New Roman" w:hAnsi="Times New Roman" w:cs="Times New Roman"/>
          <w:lang w:val="et-EE"/>
        </w:rPr>
      </w:pPr>
    </w:p>
    <w:p w14:paraId="3C8DA471" w14:textId="15B15D22" w:rsidR="00DC1E10" w:rsidRPr="00DC1E10" w:rsidRDefault="00DC1E10" w:rsidP="00456A38">
      <w:pPr>
        <w:pStyle w:val="Normaallaadveeb"/>
        <w:spacing w:before="0" w:after="0"/>
        <w:contextualSpacing/>
        <w:rPr>
          <w:rFonts w:ascii="Times New Roman" w:hAnsi="Times New Roman" w:cs="Times New Roman"/>
          <w:lang w:val="et-EE"/>
        </w:rPr>
      </w:pPr>
      <w:r w:rsidRPr="00192599">
        <w:rPr>
          <w:rFonts w:ascii="Times New Roman" w:hAnsi="Times New Roman" w:cs="Times New Roman"/>
          <w:lang w:val="et-EE"/>
        </w:rPr>
        <w:t>Eelnõu ei ole seotud Euroopa Liidu õiguse rakendamisega.</w:t>
      </w:r>
    </w:p>
    <w:p w14:paraId="7EF1B2AC" w14:textId="77777777" w:rsidR="00DC1E10" w:rsidRPr="00DC1E10" w:rsidRDefault="00DC1E10" w:rsidP="00DC1E10">
      <w:pPr>
        <w:pStyle w:val="Normaallaadveeb"/>
        <w:contextualSpacing/>
        <w:rPr>
          <w:rFonts w:ascii="Times New Roman" w:hAnsi="Times New Roman" w:cs="Times New Roman"/>
          <w:lang w:val="et-EE"/>
        </w:rPr>
      </w:pPr>
    </w:p>
    <w:p w14:paraId="7B8D784A" w14:textId="3ECF3D99" w:rsidR="00DC1E10" w:rsidRPr="00DC1E10" w:rsidRDefault="00DC1E10" w:rsidP="0053640E">
      <w:pPr>
        <w:pStyle w:val="Normaallaadveeb"/>
        <w:keepNext/>
        <w:contextualSpacing/>
        <w:rPr>
          <w:rFonts w:ascii="Times New Roman" w:hAnsi="Times New Roman" w:cs="Times New Roman"/>
          <w:b/>
          <w:bCs/>
          <w:lang w:val="et-EE"/>
        </w:rPr>
      </w:pPr>
      <w:r w:rsidRPr="77FB1EC8">
        <w:rPr>
          <w:rFonts w:ascii="Times New Roman" w:hAnsi="Times New Roman" w:cs="Times New Roman"/>
          <w:b/>
          <w:bCs/>
          <w:lang w:val="et-EE"/>
        </w:rPr>
        <w:t>5</w:t>
      </w:r>
      <w:r w:rsidR="69B97EDE" w:rsidRPr="77FB1EC8">
        <w:rPr>
          <w:rFonts w:ascii="Times New Roman" w:hAnsi="Times New Roman" w:cs="Times New Roman"/>
          <w:b/>
          <w:bCs/>
          <w:lang w:val="et-EE"/>
        </w:rPr>
        <w:t>. Seaduse mõju</w:t>
      </w:r>
    </w:p>
    <w:p w14:paraId="4278B82D" w14:textId="77777777" w:rsidR="00DC1E10" w:rsidRPr="0008207C" w:rsidRDefault="00DC1E10" w:rsidP="0078290E">
      <w:pPr>
        <w:pStyle w:val="Normaallaadveeb"/>
        <w:spacing w:before="0" w:after="0"/>
        <w:contextualSpacing/>
        <w:rPr>
          <w:rFonts w:ascii="Times New Roman" w:hAnsi="Times New Roman" w:cs="Times New Roman"/>
          <w:b/>
          <w:bCs/>
          <w:lang w:val="et-EE"/>
        </w:rPr>
      </w:pPr>
    </w:p>
    <w:p w14:paraId="6A0BE422" w14:textId="0E945862" w:rsidR="0012259D" w:rsidRDefault="6CE60D3C" w:rsidP="0012259D">
      <w:pPr>
        <w:suppressAutoHyphens/>
        <w:autoSpaceDN w:val="0"/>
        <w:spacing w:after="0" w:line="240" w:lineRule="auto"/>
        <w:contextualSpacing/>
        <w:jc w:val="both"/>
        <w:rPr>
          <w:rFonts w:ascii="Times New Roman" w:eastAsia="Arial Unicode MS" w:hAnsi="Times New Roman" w:cs="Times New Roman"/>
          <w:kern w:val="3"/>
          <w:sz w:val="24"/>
          <w:szCs w:val="24"/>
          <w:lang w:eastAsia="zh-CN"/>
        </w:rPr>
      </w:pPr>
      <w:r w:rsidRPr="0012259D">
        <w:rPr>
          <w:rFonts w:ascii="Times New Roman" w:eastAsia="Arial Unicode MS" w:hAnsi="Times New Roman" w:cs="Times New Roman"/>
          <w:kern w:val="3"/>
          <w:sz w:val="24"/>
          <w:szCs w:val="24"/>
          <w:lang w:eastAsia="zh-CN"/>
        </w:rPr>
        <w:t xml:space="preserve">Eelnõukohasel seadusel puudub oluline mõju riigi julgeolekule ja välissuhetele, regionaalarengule ning </w:t>
      </w:r>
      <w:r w:rsidR="00CC5DE5">
        <w:rPr>
          <w:rFonts w:ascii="Times New Roman" w:eastAsia="Arial Unicode MS" w:hAnsi="Times New Roman" w:cs="Times New Roman"/>
          <w:kern w:val="3"/>
          <w:sz w:val="24"/>
          <w:szCs w:val="24"/>
          <w:lang w:eastAsia="zh-CN"/>
        </w:rPr>
        <w:t xml:space="preserve">oluline </w:t>
      </w:r>
      <w:r w:rsidRPr="0012259D">
        <w:rPr>
          <w:rFonts w:ascii="Times New Roman" w:eastAsia="Arial Unicode MS" w:hAnsi="Times New Roman" w:cs="Times New Roman"/>
          <w:kern w:val="3"/>
          <w:sz w:val="24"/>
          <w:szCs w:val="24"/>
          <w:lang w:eastAsia="zh-CN"/>
        </w:rPr>
        <w:t>sotsiaalne, sealhulgas demograafiline mõju.</w:t>
      </w:r>
    </w:p>
    <w:p w14:paraId="71CFF943" w14:textId="77777777" w:rsidR="00C06E2B" w:rsidRDefault="00C06E2B" w:rsidP="0012259D">
      <w:pPr>
        <w:suppressAutoHyphens/>
        <w:autoSpaceDN w:val="0"/>
        <w:spacing w:after="0" w:line="240" w:lineRule="auto"/>
        <w:contextualSpacing/>
        <w:jc w:val="both"/>
        <w:rPr>
          <w:rFonts w:ascii="Times New Roman" w:eastAsia="Arial Unicode MS" w:hAnsi="Times New Roman" w:cs="Times New Roman"/>
          <w:kern w:val="3"/>
          <w:sz w:val="24"/>
          <w:szCs w:val="24"/>
          <w:lang w:eastAsia="zh-CN"/>
        </w:rPr>
      </w:pPr>
    </w:p>
    <w:p w14:paraId="0AFF35FA" w14:textId="47438D21" w:rsidR="00C06E2B" w:rsidRDefault="00C06E2B" w:rsidP="0012259D">
      <w:pPr>
        <w:suppressAutoHyphens/>
        <w:autoSpaceDN w:val="0"/>
        <w:spacing w:after="0" w:line="240" w:lineRule="auto"/>
        <w:contextualSpacing/>
        <w:jc w:val="both"/>
        <w:rPr>
          <w:rFonts w:ascii="Times New Roman" w:eastAsia="Arial Unicode MS" w:hAnsi="Times New Roman" w:cs="Times New Roman"/>
          <w:kern w:val="3"/>
          <w:sz w:val="24"/>
          <w:szCs w:val="24"/>
          <w:lang w:eastAsia="zh-CN"/>
        </w:rPr>
      </w:pPr>
      <w:r>
        <w:rPr>
          <w:rFonts w:ascii="Times New Roman" w:eastAsia="Arial Unicode MS" w:hAnsi="Times New Roman" w:cs="Times New Roman"/>
          <w:kern w:val="3"/>
          <w:sz w:val="24"/>
          <w:szCs w:val="24"/>
          <w:lang w:eastAsia="zh-CN"/>
        </w:rPr>
        <w:lastRenderedPageBreak/>
        <w:t>Seadusel puudub mõju keskkonnale. Nõukogu liikmete määramise kord ja liikmete arv ei oma mõju KIK</w:t>
      </w:r>
      <w:r w:rsidR="00890854">
        <w:rPr>
          <w:rFonts w:ascii="Times New Roman" w:eastAsia="Arial Unicode MS" w:hAnsi="Times New Roman" w:cs="Times New Roman"/>
          <w:kern w:val="3"/>
          <w:sz w:val="24"/>
          <w:szCs w:val="24"/>
          <w:lang w:eastAsia="zh-CN"/>
        </w:rPr>
        <w:t>-</w:t>
      </w:r>
      <w:r>
        <w:rPr>
          <w:rFonts w:ascii="Times New Roman" w:eastAsia="Arial Unicode MS" w:hAnsi="Times New Roman" w:cs="Times New Roman"/>
          <w:kern w:val="3"/>
          <w:sz w:val="24"/>
          <w:szCs w:val="24"/>
          <w:lang w:eastAsia="zh-CN"/>
        </w:rPr>
        <w:t>i tegevusele rahastusotsuste tegemisele. Samal põhjusel puudub ka mõju majandusele.</w:t>
      </w:r>
    </w:p>
    <w:p w14:paraId="0EADEC97" w14:textId="77777777" w:rsidR="000C0EC1" w:rsidRDefault="000C0EC1" w:rsidP="0012259D">
      <w:pPr>
        <w:suppressAutoHyphens/>
        <w:autoSpaceDN w:val="0"/>
        <w:spacing w:after="0" w:line="240" w:lineRule="auto"/>
        <w:contextualSpacing/>
        <w:jc w:val="both"/>
        <w:rPr>
          <w:rFonts w:ascii="Times New Roman" w:eastAsia="Arial Unicode MS" w:hAnsi="Times New Roman" w:cs="Times New Roman"/>
          <w:kern w:val="3"/>
          <w:sz w:val="24"/>
          <w:szCs w:val="24"/>
          <w:lang w:eastAsia="zh-CN"/>
        </w:rPr>
      </w:pPr>
    </w:p>
    <w:p w14:paraId="3992C322" w14:textId="2E25CA15" w:rsidR="000C0EC1" w:rsidRDefault="000C0EC1" w:rsidP="0012259D">
      <w:pPr>
        <w:suppressAutoHyphens/>
        <w:autoSpaceDN w:val="0"/>
        <w:spacing w:after="0" w:line="240" w:lineRule="auto"/>
        <w:contextualSpacing/>
        <w:jc w:val="both"/>
        <w:rPr>
          <w:rFonts w:ascii="Times New Roman" w:eastAsia="Arial Unicode MS" w:hAnsi="Times New Roman" w:cs="Times New Roman"/>
          <w:kern w:val="3"/>
          <w:sz w:val="24"/>
          <w:szCs w:val="24"/>
          <w:lang w:eastAsia="zh-CN"/>
        </w:rPr>
      </w:pPr>
      <w:r>
        <w:rPr>
          <w:rFonts w:ascii="Times New Roman" w:eastAsia="Arial Unicode MS" w:hAnsi="Times New Roman" w:cs="Times New Roman"/>
          <w:kern w:val="3"/>
          <w:sz w:val="24"/>
          <w:szCs w:val="24"/>
          <w:lang w:eastAsia="zh-CN"/>
        </w:rPr>
        <w:t>Seadusel puudub mõju kohaliku omavalitsuse korraldusele.</w:t>
      </w:r>
    </w:p>
    <w:p w14:paraId="1FD00B8D" w14:textId="77777777" w:rsidR="000063B2" w:rsidRPr="00ED72EC" w:rsidRDefault="000063B2" w:rsidP="77FB1EC8">
      <w:pPr>
        <w:suppressAutoHyphens/>
        <w:autoSpaceDN w:val="0"/>
        <w:spacing w:after="0" w:line="240" w:lineRule="auto"/>
        <w:contextualSpacing/>
        <w:jc w:val="both"/>
        <w:rPr>
          <w:rFonts w:ascii="Times New Roman" w:eastAsia="Arial Unicode MS" w:hAnsi="Times New Roman" w:cs="Times New Roman"/>
          <w:b/>
          <w:bCs/>
          <w:kern w:val="3"/>
          <w:sz w:val="24"/>
          <w:szCs w:val="24"/>
          <w:lang w:eastAsia="zh-CN"/>
        </w:rPr>
      </w:pPr>
    </w:p>
    <w:p w14:paraId="64B78CCF" w14:textId="7AC64597" w:rsidR="59E92090" w:rsidRDefault="59E92090" w:rsidP="59115665">
      <w:pPr>
        <w:spacing w:after="0" w:line="240" w:lineRule="auto"/>
        <w:contextualSpacing/>
        <w:jc w:val="both"/>
        <w:rPr>
          <w:rFonts w:ascii="Times New Roman" w:eastAsia="Arial Unicode MS" w:hAnsi="Times New Roman" w:cs="Times New Roman"/>
          <w:b/>
          <w:bCs/>
          <w:sz w:val="24"/>
          <w:szCs w:val="24"/>
          <w:lang w:eastAsia="zh-CN"/>
        </w:rPr>
      </w:pPr>
      <w:r w:rsidRPr="003A64BB">
        <w:rPr>
          <w:rFonts w:ascii="Times New Roman" w:eastAsia="Arial Unicode MS" w:hAnsi="Times New Roman" w:cs="Times New Roman"/>
          <w:b/>
          <w:bCs/>
          <w:sz w:val="24"/>
          <w:szCs w:val="24"/>
          <w:lang w:eastAsia="zh-CN"/>
        </w:rPr>
        <w:t>Mõju riigi korraldusele</w:t>
      </w:r>
    </w:p>
    <w:p w14:paraId="0C8A3255" w14:textId="6BF91F65" w:rsidR="59115665" w:rsidRDefault="59115665" w:rsidP="59115665">
      <w:pPr>
        <w:spacing w:after="0" w:line="240" w:lineRule="auto"/>
        <w:contextualSpacing/>
        <w:jc w:val="both"/>
        <w:rPr>
          <w:rFonts w:ascii="Times New Roman" w:eastAsia="Arial Unicode MS" w:hAnsi="Times New Roman" w:cs="Times New Roman"/>
          <w:sz w:val="24"/>
          <w:szCs w:val="24"/>
          <w:lang w:eastAsia="zh-CN"/>
        </w:rPr>
      </w:pPr>
    </w:p>
    <w:p w14:paraId="2847D625" w14:textId="77854292" w:rsidR="59E92090" w:rsidRDefault="59E92090" w:rsidP="59115665">
      <w:pPr>
        <w:spacing w:after="0" w:line="240" w:lineRule="auto"/>
        <w:contextualSpacing/>
        <w:jc w:val="both"/>
        <w:rPr>
          <w:rFonts w:ascii="Times New Roman" w:eastAsia="Arial Unicode MS" w:hAnsi="Times New Roman" w:cs="Times New Roman"/>
          <w:sz w:val="24"/>
          <w:szCs w:val="24"/>
          <w:lang w:eastAsia="zh-CN"/>
        </w:rPr>
      </w:pPr>
      <w:r w:rsidRPr="59115665">
        <w:rPr>
          <w:rFonts w:ascii="Times New Roman" w:eastAsia="Arial Unicode MS" w:hAnsi="Times New Roman" w:cs="Times New Roman"/>
          <w:sz w:val="24"/>
          <w:szCs w:val="24"/>
          <w:lang w:eastAsia="zh-CN"/>
        </w:rPr>
        <w:t xml:space="preserve">Seadusel ei ole olulist mõju riigi korraldusele, kuna </w:t>
      </w:r>
      <w:r w:rsidR="000C0EC1">
        <w:rPr>
          <w:rFonts w:ascii="Times New Roman" w:eastAsia="Arial Unicode MS" w:hAnsi="Times New Roman" w:cs="Times New Roman"/>
          <w:sz w:val="24"/>
          <w:szCs w:val="24"/>
          <w:lang w:eastAsia="zh-CN"/>
        </w:rPr>
        <w:t xml:space="preserve">muudatus ei mõjuta keskkonnaprogrammi rakendamist sisuliselt, selle </w:t>
      </w:r>
      <w:r w:rsidR="00263648">
        <w:rPr>
          <w:rFonts w:ascii="Times New Roman" w:eastAsia="Arial Unicode MS" w:hAnsi="Times New Roman" w:cs="Times New Roman"/>
          <w:sz w:val="24"/>
          <w:szCs w:val="24"/>
          <w:lang w:eastAsia="zh-CN"/>
        </w:rPr>
        <w:t>halda</w:t>
      </w:r>
      <w:r w:rsidR="1363AD05" w:rsidRPr="59115665">
        <w:rPr>
          <w:rFonts w:ascii="Times New Roman" w:eastAsia="Arial Unicode MS" w:hAnsi="Times New Roman" w:cs="Times New Roman"/>
          <w:sz w:val="24"/>
          <w:szCs w:val="24"/>
          <w:lang w:eastAsia="zh-CN"/>
        </w:rPr>
        <w:t>mise kord jääb samaks.</w:t>
      </w:r>
    </w:p>
    <w:p w14:paraId="1A0537E2" w14:textId="77777777" w:rsidR="0082023A" w:rsidRDefault="0082023A" w:rsidP="59115665">
      <w:pPr>
        <w:spacing w:after="0" w:line="240" w:lineRule="auto"/>
        <w:contextualSpacing/>
        <w:jc w:val="both"/>
        <w:rPr>
          <w:rFonts w:ascii="Times New Roman" w:eastAsia="Arial Unicode MS" w:hAnsi="Times New Roman" w:cs="Times New Roman"/>
          <w:sz w:val="24"/>
          <w:szCs w:val="24"/>
          <w:lang w:eastAsia="zh-CN"/>
        </w:rPr>
      </w:pPr>
    </w:p>
    <w:p w14:paraId="183E91E7" w14:textId="33701313" w:rsidR="000C0EC1" w:rsidRDefault="000C0EC1" w:rsidP="59115665">
      <w:pPr>
        <w:spacing w:after="0" w:line="240" w:lineRule="auto"/>
        <w:contextualSpacing/>
        <w:jc w:val="both"/>
        <w:rPr>
          <w:rFonts w:ascii="Times New Roman" w:eastAsia="Arial Unicode MS" w:hAnsi="Times New Roman" w:cs="Times New Roman"/>
          <w:sz w:val="24"/>
          <w:szCs w:val="24"/>
          <w:lang w:eastAsia="zh-CN"/>
        </w:rPr>
      </w:pPr>
      <w:r w:rsidRPr="00A0DA1E">
        <w:rPr>
          <w:rFonts w:ascii="Times New Roman" w:eastAsia="Arial Unicode MS" w:hAnsi="Times New Roman" w:cs="Times New Roman"/>
          <w:sz w:val="24"/>
          <w:szCs w:val="24"/>
          <w:lang w:eastAsia="zh-CN"/>
        </w:rPr>
        <w:t>Kliimaministeeriumile ja KIK-ile kaasneb ajutine töökoormuse tõus seoses KIK-i põhikirja muutmise vajadusega ning muude sellega seotud ümberkorraldustega, kuid see ei ole oluline.</w:t>
      </w:r>
      <w:commentRangeStart w:id="2"/>
      <w:commentRangeEnd w:id="2"/>
      <w:r>
        <w:commentReference w:id="2"/>
      </w:r>
    </w:p>
    <w:p w14:paraId="6D1E506E" w14:textId="77777777" w:rsidR="0082023A" w:rsidRPr="00E600B4" w:rsidRDefault="0082023A" w:rsidP="18C53276">
      <w:pPr>
        <w:spacing w:after="0" w:line="240" w:lineRule="auto"/>
        <w:contextualSpacing/>
        <w:jc w:val="both"/>
        <w:rPr>
          <w:rFonts w:ascii="Times New Roman" w:eastAsia="Arial Unicode MS" w:hAnsi="Times New Roman" w:cs="Times New Roman"/>
          <w:b/>
          <w:bCs/>
          <w:i/>
          <w:iCs/>
          <w:sz w:val="24"/>
          <w:szCs w:val="24"/>
          <w:lang w:eastAsia="zh-CN"/>
        </w:rPr>
      </w:pPr>
    </w:p>
    <w:p w14:paraId="433517FB" w14:textId="1390CE90" w:rsidR="00DC1E10" w:rsidRPr="00E600B4" w:rsidRDefault="0EA4DC82" w:rsidP="00DC1E10">
      <w:pPr>
        <w:suppressAutoHyphens/>
        <w:spacing w:after="0" w:line="240" w:lineRule="auto"/>
        <w:jc w:val="both"/>
        <w:rPr>
          <w:rFonts w:ascii="Times New Roman" w:eastAsia="Times New Roman" w:hAnsi="Times New Roman" w:cs="Times New Roman"/>
          <w:b/>
          <w:bCs/>
          <w:sz w:val="24"/>
          <w:szCs w:val="24"/>
          <w:lang w:eastAsia="ar-SA"/>
        </w:rPr>
      </w:pPr>
      <w:r w:rsidRPr="77FB1EC8">
        <w:rPr>
          <w:rFonts w:ascii="Times New Roman" w:eastAsia="Times New Roman" w:hAnsi="Times New Roman" w:cs="Times New Roman"/>
          <w:b/>
          <w:bCs/>
          <w:sz w:val="24"/>
          <w:szCs w:val="24"/>
          <w:lang w:eastAsia="ar-SA"/>
        </w:rPr>
        <w:t>7</w:t>
      </w:r>
      <w:r w:rsidR="69B97EDE" w:rsidRPr="77FB1EC8">
        <w:rPr>
          <w:rFonts w:ascii="Times New Roman" w:eastAsia="Times New Roman" w:hAnsi="Times New Roman" w:cs="Times New Roman"/>
          <w:b/>
          <w:bCs/>
          <w:sz w:val="24"/>
          <w:szCs w:val="24"/>
          <w:lang w:eastAsia="ar-SA"/>
        </w:rPr>
        <w:t>. Seaduse rakendamisega seotud riigi ja kohaliku omavalitsuse tegevused, eeldatavad kulud ja tulud</w:t>
      </w:r>
    </w:p>
    <w:p w14:paraId="2199207C" w14:textId="77777777" w:rsidR="00DC1E10" w:rsidRDefault="00DC1E10" w:rsidP="00DC1E10">
      <w:pPr>
        <w:spacing w:after="0" w:line="240" w:lineRule="auto"/>
        <w:jc w:val="both"/>
        <w:rPr>
          <w:rFonts w:ascii="Times New Roman" w:eastAsia="Times New Roman" w:hAnsi="Times New Roman" w:cs="Times New Roman"/>
          <w:b/>
          <w:bCs/>
          <w:sz w:val="24"/>
          <w:szCs w:val="24"/>
        </w:rPr>
      </w:pPr>
    </w:p>
    <w:p w14:paraId="11D90500" w14:textId="5A5FF4B7" w:rsidR="000C0EC1" w:rsidRDefault="000C0EC1" w:rsidP="00E600B4">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Kohalikku omavalitsust eelnõu ei mõjuta.</w:t>
      </w:r>
    </w:p>
    <w:p w14:paraId="4F0B95C2" w14:textId="77777777" w:rsidR="000C0EC1" w:rsidRDefault="000C0EC1" w:rsidP="00E600B4">
      <w:pPr>
        <w:spacing w:after="0" w:line="240" w:lineRule="auto"/>
        <w:jc w:val="both"/>
        <w:rPr>
          <w:rFonts w:ascii="Times New Roman" w:eastAsia="Times New Roman" w:hAnsi="Times New Roman" w:cs="Times New Roman"/>
          <w:sz w:val="24"/>
          <w:szCs w:val="24"/>
        </w:rPr>
      </w:pPr>
    </w:p>
    <w:p w14:paraId="7A830D73" w14:textId="761FA382" w:rsidR="000C0EC1" w:rsidRDefault="000C0EC1" w:rsidP="00E600B4">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Eelnõul on eeldatavalt mõju riigi tuludele tulevikus, kuna eelnõu eesmärgiks on KIK-i nõukogu töö optimeerimine esmaselt nõukogu liikmete arvu vähendamise kaudu.</w:t>
      </w:r>
    </w:p>
    <w:p w14:paraId="39A93A0F" w14:textId="77777777" w:rsidR="00762813" w:rsidRDefault="00762813" w:rsidP="000C0EC1">
      <w:pPr>
        <w:spacing w:after="0" w:line="240" w:lineRule="auto"/>
        <w:jc w:val="both"/>
        <w:rPr>
          <w:rFonts w:ascii="Times New Roman" w:eastAsia="Times New Roman" w:hAnsi="Times New Roman" w:cs="Times New Roman"/>
          <w:sz w:val="24"/>
          <w:szCs w:val="24"/>
        </w:rPr>
      </w:pPr>
    </w:p>
    <w:p w14:paraId="38E6E6B9" w14:textId="2C2522E6" w:rsidR="000C0EC1" w:rsidRDefault="000C0EC1" w:rsidP="000C0EC1">
      <w:pPr>
        <w:suppressAutoHyphens/>
        <w:spacing w:after="0" w:line="240" w:lineRule="auto"/>
        <w:jc w:val="both"/>
        <w:rPr>
          <w:rFonts w:ascii="Times New Roman" w:eastAsia="Times New Roman" w:hAnsi="Times New Roman" w:cs="Times New Roman"/>
          <w:sz w:val="24"/>
          <w:szCs w:val="24"/>
        </w:rPr>
      </w:pPr>
      <w:r w:rsidRPr="00762813">
        <w:rPr>
          <w:rFonts w:ascii="Times New Roman" w:eastAsia="Times New Roman" w:hAnsi="Times New Roman" w:cs="Times New Roman"/>
          <w:sz w:val="24"/>
          <w:szCs w:val="24"/>
        </w:rPr>
        <w:t xml:space="preserve">Alates 1 2023. aasta . jaanuarist on KIK-i nõukogu liikme töötasu 360 € kuus. </w:t>
      </w:r>
      <w:r w:rsidR="005731AE" w:rsidRPr="00762813">
        <w:rPr>
          <w:rFonts w:ascii="Times New Roman" w:eastAsia="Times New Roman" w:hAnsi="Times New Roman" w:cs="Times New Roman"/>
          <w:sz w:val="24"/>
          <w:szCs w:val="24"/>
        </w:rPr>
        <w:t>Kuna seni oli n</w:t>
      </w:r>
      <w:r w:rsidRPr="00762813">
        <w:rPr>
          <w:rFonts w:ascii="Times New Roman" w:eastAsia="Times New Roman" w:hAnsi="Times New Roman" w:cs="Times New Roman"/>
          <w:sz w:val="24"/>
          <w:szCs w:val="24"/>
        </w:rPr>
        <w:t>õukogu esimehe</w:t>
      </w:r>
      <w:r w:rsidR="005731AE" w:rsidRPr="00762813">
        <w:rPr>
          <w:rFonts w:ascii="Times New Roman" w:eastAsia="Times New Roman" w:hAnsi="Times New Roman" w:cs="Times New Roman"/>
          <w:sz w:val="24"/>
          <w:szCs w:val="24"/>
        </w:rPr>
        <w:t>ks minister, talle t</w:t>
      </w:r>
      <w:r w:rsidRPr="00762813">
        <w:rPr>
          <w:rFonts w:ascii="Times New Roman" w:eastAsia="Times New Roman" w:hAnsi="Times New Roman" w:cs="Times New Roman"/>
          <w:sz w:val="24"/>
          <w:szCs w:val="24"/>
        </w:rPr>
        <w:t>öötasu ei makst</w:t>
      </w:r>
      <w:r w:rsidR="005731AE" w:rsidRPr="00762813">
        <w:rPr>
          <w:rFonts w:ascii="Times New Roman" w:eastAsia="Times New Roman" w:hAnsi="Times New Roman" w:cs="Times New Roman"/>
          <w:sz w:val="24"/>
          <w:szCs w:val="24"/>
        </w:rPr>
        <w:t>ud</w:t>
      </w:r>
      <w:r w:rsidRPr="00762813">
        <w:rPr>
          <w:rFonts w:ascii="Times New Roman" w:eastAsia="Times New Roman" w:hAnsi="Times New Roman" w:cs="Times New Roman"/>
          <w:sz w:val="24"/>
          <w:szCs w:val="24"/>
        </w:rPr>
        <w:t>.</w:t>
      </w:r>
    </w:p>
    <w:p w14:paraId="6F60D838" w14:textId="77777777" w:rsidR="00762813" w:rsidRPr="000C0EC1" w:rsidRDefault="00762813" w:rsidP="000C0EC1">
      <w:pPr>
        <w:suppressAutoHyphens/>
        <w:spacing w:after="0" w:line="240" w:lineRule="auto"/>
        <w:jc w:val="both"/>
        <w:rPr>
          <w:rFonts w:ascii="Times New Roman" w:eastAsia="Times New Roman" w:hAnsi="Times New Roman" w:cs="Times New Roman"/>
          <w:sz w:val="24"/>
          <w:szCs w:val="24"/>
        </w:rPr>
      </w:pPr>
    </w:p>
    <w:p w14:paraId="110605D9" w14:textId="77777777" w:rsidR="000C0EC1" w:rsidRPr="000C0EC1" w:rsidRDefault="000C0EC1" w:rsidP="000C0EC1">
      <w:pPr>
        <w:suppressAutoHyphens/>
        <w:spacing w:after="0" w:line="240" w:lineRule="auto"/>
        <w:jc w:val="both"/>
        <w:rPr>
          <w:rFonts w:ascii="Times New Roman" w:eastAsia="Times New Roman" w:hAnsi="Times New Roman" w:cs="Times New Roman"/>
          <w:sz w:val="24"/>
          <w:szCs w:val="24"/>
        </w:rPr>
      </w:pPr>
      <w:r w:rsidRPr="000C0EC1">
        <w:rPr>
          <w:rFonts w:ascii="Times New Roman" w:eastAsia="Times New Roman" w:hAnsi="Times New Roman" w:cs="Times New Roman"/>
          <w:sz w:val="24"/>
          <w:szCs w:val="24"/>
        </w:rPr>
        <w:t>Nõukogu liikmetele, kes nõukogu otsuste vastuvõtmisel ei osalenud, nõukogu koosoleku toimumise kuu eest tasu ei maksta. Kui samal kuul toimub mitu nõukogu koosolekut, makstakse tasu proportsionaalselt osaletud koosolekute arvuga.</w:t>
      </w:r>
    </w:p>
    <w:p w14:paraId="3A4142DD" w14:textId="77777777" w:rsidR="000C0EC1" w:rsidRDefault="000C0EC1" w:rsidP="000C0EC1">
      <w:pPr>
        <w:suppressAutoHyphens/>
        <w:spacing w:after="0" w:line="240" w:lineRule="auto"/>
        <w:jc w:val="both"/>
        <w:rPr>
          <w:rFonts w:ascii="Times New Roman" w:eastAsia="Times New Roman" w:hAnsi="Times New Roman" w:cs="Times New Roman"/>
          <w:sz w:val="24"/>
          <w:szCs w:val="24"/>
        </w:rPr>
      </w:pPr>
    </w:p>
    <w:p w14:paraId="2F1B172C" w14:textId="0D2E09F9" w:rsidR="000C0EC1" w:rsidRDefault="000C0EC1" w:rsidP="000C0EC1">
      <w:pPr>
        <w:suppressAutoHyphens/>
        <w:spacing w:after="0" w:line="240" w:lineRule="auto"/>
        <w:jc w:val="both"/>
        <w:rPr>
          <w:rFonts w:ascii="Times New Roman" w:eastAsia="Times New Roman" w:hAnsi="Times New Roman" w:cs="Times New Roman"/>
          <w:sz w:val="24"/>
          <w:szCs w:val="24"/>
        </w:rPr>
      </w:pPr>
      <w:r w:rsidRPr="000C0EC1">
        <w:rPr>
          <w:rFonts w:ascii="Times New Roman" w:eastAsia="Times New Roman" w:hAnsi="Times New Roman" w:cs="Times New Roman"/>
          <w:sz w:val="24"/>
          <w:szCs w:val="24"/>
        </w:rPr>
        <w:t>Auditikomitee liikme töötasu on 90 € ja auditikomitee esimehe tasu on 135 €.</w:t>
      </w:r>
    </w:p>
    <w:p w14:paraId="76F8C261" w14:textId="77777777" w:rsidR="000C0EC1" w:rsidRPr="000C0EC1" w:rsidRDefault="000C0EC1" w:rsidP="000C0EC1">
      <w:pPr>
        <w:suppressAutoHyphens/>
        <w:spacing w:after="0" w:line="240" w:lineRule="auto"/>
        <w:jc w:val="both"/>
        <w:rPr>
          <w:rFonts w:ascii="Times New Roman" w:eastAsia="Times New Roman" w:hAnsi="Times New Roman" w:cs="Times New Roman"/>
          <w:sz w:val="24"/>
          <w:szCs w:val="24"/>
        </w:rPr>
      </w:pPr>
    </w:p>
    <w:p w14:paraId="6757676C" w14:textId="1059E48A" w:rsidR="000C0EC1" w:rsidRDefault="000C0EC1" w:rsidP="000C0EC1">
      <w:pPr>
        <w:suppressAutoHyphens/>
        <w:spacing w:after="0" w:line="240" w:lineRule="auto"/>
        <w:jc w:val="both"/>
        <w:rPr>
          <w:rFonts w:ascii="Times New Roman" w:eastAsia="Times New Roman" w:hAnsi="Times New Roman" w:cs="Times New Roman"/>
          <w:sz w:val="24"/>
          <w:szCs w:val="24"/>
        </w:rPr>
      </w:pPr>
      <w:r w:rsidRPr="000C0EC1">
        <w:rPr>
          <w:rFonts w:ascii="Times New Roman" w:eastAsia="Times New Roman" w:hAnsi="Times New Roman" w:cs="Times New Roman"/>
          <w:sz w:val="24"/>
          <w:szCs w:val="24"/>
        </w:rPr>
        <w:t>Tasu määramise aluseks on keskkonnaministri käskkiri 28.12.2022 nr 1-2/22/460</w:t>
      </w:r>
      <w:r>
        <w:rPr>
          <w:rFonts w:ascii="Times New Roman" w:eastAsia="Times New Roman" w:hAnsi="Times New Roman" w:cs="Times New Roman"/>
          <w:sz w:val="24"/>
          <w:szCs w:val="24"/>
        </w:rPr>
        <w:t>, mis on kehtestatud t</w:t>
      </w:r>
      <w:r w:rsidRPr="000C0EC1">
        <w:rPr>
          <w:rFonts w:ascii="Times New Roman" w:eastAsia="Times New Roman" w:hAnsi="Times New Roman" w:cs="Times New Roman"/>
          <w:sz w:val="24"/>
          <w:szCs w:val="24"/>
        </w:rPr>
        <w:t>ulenevalt riigivaraseaduse § 85 lõike 1 punktist 3 ja lähtudes rahandusministri 16. novembri 2017. a määruse nr 87 „Riigi asutatud sihtasutuse nõukogu liikmete ning riigi osalusega äriühingu nõukogu organi töös osalevate nõukogu</w:t>
      </w:r>
      <w:r>
        <w:rPr>
          <w:rFonts w:ascii="Times New Roman" w:eastAsia="Times New Roman" w:hAnsi="Times New Roman" w:cs="Times New Roman"/>
          <w:sz w:val="24"/>
          <w:szCs w:val="24"/>
        </w:rPr>
        <w:t xml:space="preserve"> </w:t>
      </w:r>
      <w:r w:rsidRPr="000C0EC1">
        <w:rPr>
          <w:rFonts w:ascii="Times New Roman" w:eastAsia="Times New Roman" w:hAnsi="Times New Roman" w:cs="Times New Roman"/>
          <w:sz w:val="24"/>
          <w:szCs w:val="24"/>
        </w:rPr>
        <w:t>liikmete tasustamise kord ja tasude piirmäärad“ §-s 2 sätestatud piirmääradest.</w:t>
      </w:r>
    </w:p>
    <w:p w14:paraId="78B70042" w14:textId="77777777" w:rsidR="006D533E" w:rsidRDefault="006D533E" w:rsidP="000C0EC1">
      <w:pPr>
        <w:suppressAutoHyphens/>
        <w:spacing w:after="0" w:line="240" w:lineRule="auto"/>
        <w:jc w:val="both"/>
        <w:rPr>
          <w:rFonts w:ascii="Times New Roman" w:eastAsia="Times New Roman" w:hAnsi="Times New Roman" w:cs="Times New Roman"/>
          <w:sz w:val="24"/>
          <w:szCs w:val="24"/>
        </w:rPr>
      </w:pPr>
    </w:p>
    <w:p w14:paraId="3D839176" w14:textId="77777777" w:rsidR="000C0EC1" w:rsidRPr="00762813" w:rsidRDefault="000C0EC1" w:rsidP="000C0EC1">
      <w:pPr>
        <w:suppressAutoHyphens/>
        <w:spacing w:after="0" w:line="240" w:lineRule="auto"/>
        <w:jc w:val="both"/>
        <w:rPr>
          <w:rFonts w:ascii="Times New Roman" w:eastAsia="Times New Roman" w:hAnsi="Times New Roman" w:cs="Times New Roman"/>
          <w:sz w:val="24"/>
          <w:szCs w:val="24"/>
        </w:rPr>
      </w:pPr>
    </w:p>
    <w:p w14:paraId="34B422DA" w14:textId="01F917A7" w:rsidR="005950A8" w:rsidRPr="00762813" w:rsidRDefault="005950A8" w:rsidP="000C0EC1">
      <w:pPr>
        <w:suppressAutoHyphens/>
        <w:spacing w:after="0" w:line="240" w:lineRule="auto"/>
        <w:jc w:val="both"/>
        <w:rPr>
          <w:rFonts w:ascii="Times New Roman" w:eastAsia="Times New Roman" w:hAnsi="Times New Roman" w:cs="Times New Roman"/>
          <w:sz w:val="24"/>
          <w:szCs w:val="24"/>
        </w:rPr>
      </w:pPr>
      <w:r w:rsidRPr="00762813">
        <w:rPr>
          <w:rFonts w:ascii="Times New Roman" w:eastAsia="Times New Roman" w:hAnsi="Times New Roman" w:cs="Times New Roman"/>
          <w:sz w:val="24"/>
          <w:szCs w:val="24"/>
        </w:rPr>
        <w:t>Praegu kuulub nõukogusse üheksa liiget.</w:t>
      </w:r>
      <w:r w:rsidR="00762813" w:rsidRPr="00762813">
        <w:rPr>
          <w:rFonts w:ascii="Times New Roman" w:eastAsia="Times New Roman" w:hAnsi="Times New Roman" w:cs="Times New Roman"/>
          <w:sz w:val="24"/>
          <w:szCs w:val="24"/>
        </w:rPr>
        <w:t xml:space="preserve"> Eeldades et edaspidi saab KIK-i nõukogus olema viis liiget, </w:t>
      </w:r>
      <w:r w:rsidR="00762813">
        <w:rPr>
          <w:rFonts w:ascii="Times New Roman" w:eastAsia="Times New Roman" w:hAnsi="Times New Roman" w:cs="Times New Roman"/>
          <w:sz w:val="24"/>
          <w:szCs w:val="24"/>
        </w:rPr>
        <w:t>ulatuks kulude kokkuhoid 17 000 euroni aastas.</w:t>
      </w:r>
    </w:p>
    <w:p w14:paraId="77659EE1" w14:textId="77777777" w:rsidR="005950A8" w:rsidRPr="00762813" w:rsidRDefault="005950A8" w:rsidP="000C0EC1">
      <w:pPr>
        <w:suppressAutoHyphens/>
        <w:spacing w:after="0" w:line="240" w:lineRule="auto"/>
        <w:jc w:val="both"/>
        <w:rPr>
          <w:rFonts w:ascii="Times New Roman" w:eastAsia="Times New Roman" w:hAnsi="Times New Roman" w:cs="Times New Roman"/>
          <w:sz w:val="24"/>
          <w:szCs w:val="24"/>
        </w:rPr>
      </w:pPr>
    </w:p>
    <w:p w14:paraId="2338E435" w14:textId="6AF373DB" w:rsidR="005731AE" w:rsidRPr="00762813" w:rsidRDefault="00762813" w:rsidP="005731AE">
      <w:pPr>
        <w:suppressAutoHyphens/>
        <w:spacing w:after="0" w:line="240" w:lineRule="auto"/>
        <w:jc w:val="both"/>
        <w:rPr>
          <w:rFonts w:ascii="Times New Roman" w:eastAsia="Times New Roman" w:hAnsi="Times New Roman" w:cs="Times New Roman"/>
          <w:sz w:val="24"/>
          <w:szCs w:val="24"/>
        </w:rPr>
      </w:pPr>
      <w:r w:rsidRPr="00762813">
        <w:rPr>
          <w:rFonts w:ascii="Times New Roman" w:eastAsia="Times New Roman" w:hAnsi="Times New Roman" w:cs="Times New Roman"/>
          <w:sz w:val="24"/>
          <w:szCs w:val="24"/>
        </w:rPr>
        <w:t>Praegu</w:t>
      </w:r>
      <w:r w:rsidR="005731AE" w:rsidRPr="00762813">
        <w:rPr>
          <w:rFonts w:ascii="Times New Roman" w:eastAsia="Times New Roman" w:hAnsi="Times New Roman" w:cs="Times New Roman"/>
          <w:sz w:val="24"/>
          <w:szCs w:val="24"/>
        </w:rPr>
        <w:t xml:space="preserve"> kehtivate tasumääradega ulatub </w:t>
      </w:r>
      <w:r w:rsidR="006D533E" w:rsidRPr="00762813">
        <w:rPr>
          <w:rFonts w:ascii="Times New Roman" w:eastAsia="Times New Roman" w:hAnsi="Times New Roman" w:cs="Times New Roman"/>
          <w:sz w:val="24"/>
          <w:szCs w:val="24"/>
        </w:rPr>
        <w:t xml:space="preserve">üheksa liikme </w:t>
      </w:r>
      <w:r w:rsidR="005731AE" w:rsidRPr="00762813">
        <w:rPr>
          <w:rFonts w:ascii="Times New Roman" w:eastAsia="Times New Roman" w:hAnsi="Times New Roman" w:cs="Times New Roman"/>
          <w:sz w:val="24"/>
          <w:szCs w:val="24"/>
        </w:rPr>
        <w:t>tasu (8x360x1,33x12) u 46 000 euroni</w:t>
      </w:r>
      <w:r w:rsidRPr="00762813">
        <w:rPr>
          <w:rFonts w:ascii="Times New Roman" w:eastAsia="Times New Roman" w:hAnsi="Times New Roman" w:cs="Times New Roman"/>
          <w:sz w:val="24"/>
          <w:szCs w:val="24"/>
        </w:rPr>
        <w:t>, arvestades</w:t>
      </w:r>
      <w:r>
        <w:rPr>
          <w:rFonts w:ascii="Times New Roman" w:eastAsia="Times New Roman" w:hAnsi="Times New Roman" w:cs="Times New Roman"/>
          <w:sz w:val="24"/>
          <w:szCs w:val="24"/>
        </w:rPr>
        <w:t>,</w:t>
      </w:r>
      <w:r w:rsidRPr="00762813">
        <w:rPr>
          <w:rFonts w:ascii="Times New Roman" w:eastAsia="Times New Roman" w:hAnsi="Times New Roman" w:cs="Times New Roman"/>
          <w:sz w:val="24"/>
          <w:szCs w:val="24"/>
        </w:rPr>
        <w:t xml:space="preserve"> et ministrile tasu ei maksta. V</w:t>
      </w:r>
      <w:r w:rsidR="006D533E" w:rsidRPr="00762813">
        <w:rPr>
          <w:rFonts w:ascii="Times New Roman" w:eastAsia="Times New Roman" w:hAnsi="Times New Roman" w:cs="Times New Roman"/>
          <w:sz w:val="24"/>
          <w:szCs w:val="24"/>
        </w:rPr>
        <w:t>iie</w:t>
      </w:r>
      <w:r w:rsidR="005731AE" w:rsidRPr="00762813">
        <w:rPr>
          <w:rFonts w:ascii="Times New Roman" w:eastAsia="Times New Roman" w:hAnsi="Times New Roman" w:cs="Times New Roman"/>
          <w:sz w:val="24"/>
          <w:szCs w:val="24"/>
        </w:rPr>
        <w:t xml:space="preserve"> liikme puhul</w:t>
      </w:r>
      <w:r w:rsidRPr="00762813">
        <w:rPr>
          <w:rFonts w:ascii="Times New Roman" w:eastAsia="Times New Roman" w:hAnsi="Times New Roman" w:cs="Times New Roman"/>
          <w:sz w:val="24"/>
          <w:szCs w:val="24"/>
        </w:rPr>
        <w:t xml:space="preserve">, eeldades, et kõik liikmed saavad tasu, </w:t>
      </w:r>
      <w:r w:rsidR="005731AE" w:rsidRPr="00762813">
        <w:rPr>
          <w:rFonts w:ascii="Times New Roman" w:eastAsia="Times New Roman" w:hAnsi="Times New Roman" w:cs="Times New Roman"/>
          <w:sz w:val="24"/>
          <w:szCs w:val="24"/>
        </w:rPr>
        <w:t>oleks kulude summa u 29 000 eurot</w:t>
      </w:r>
      <w:r>
        <w:rPr>
          <w:rFonts w:ascii="Times New Roman" w:eastAsia="Times New Roman" w:hAnsi="Times New Roman" w:cs="Times New Roman"/>
          <w:sz w:val="24"/>
          <w:szCs w:val="24"/>
        </w:rPr>
        <w:t>.</w:t>
      </w:r>
      <w:r w:rsidR="005731AE" w:rsidRPr="00762813">
        <w:rPr>
          <w:rFonts w:ascii="Times New Roman" w:eastAsia="Times New Roman" w:hAnsi="Times New Roman" w:cs="Times New Roman"/>
          <w:sz w:val="24"/>
          <w:szCs w:val="24"/>
        </w:rPr>
        <w:t xml:space="preserve"> </w:t>
      </w:r>
    </w:p>
    <w:p w14:paraId="4D202F13" w14:textId="77777777" w:rsidR="000C0EC1" w:rsidRPr="00762813" w:rsidRDefault="000C0EC1" w:rsidP="000C0EC1">
      <w:pPr>
        <w:suppressAutoHyphens/>
        <w:spacing w:after="0" w:line="240" w:lineRule="auto"/>
        <w:rPr>
          <w:rFonts w:ascii="Times New Roman" w:eastAsia="Times New Roman" w:hAnsi="Times New Roman" w:cs="Times New Roman"/>
          <w:sz w:val="24"/>
          <w:szCs w:val="24"/>
        </w:rPr>
      </w:pPr>
    </w:p>
    <w:p w14:paraId="6B8EC5BE" w14:textId="1F2798DE" w:rsidR="00DC1E10" w:rsidRPr="00762813" w:rsidRDefault="26AB5D61" w:rsidP="000C0EC1">
      <w:pPr>
        <w:suppressAutoHyphens/>
        <w:spacing w:after="0" w:line="240" w:lineRule="auto"/>
        <w:rPr>
          <w:rFonts w:ascii="Times New Roman" w:eastAsia="Times New Roman" w:hAnsi="Times New Roman" w:cs="Times New Roman"/>
          <w:b/>
          <w:bCs/>
          <w:sz w:val="24"/>
          <w:szCs w:val="24"/>
          <w:lang w:eastAsia="ar-SA"/>
        </w:rPr>
      </w:pPr>
      <w:r w:rsidRPr="00762813">
        <w:rPr>
          <w:rFonts w:ascii="Times New Roman" w:eastAsia="Times New Roman" w:hAnsi="Times New Roman" w:cs="Times New Roman"/>
          <w:b/>
          <w:bCs/>
          <w:sz w:val="24"/>
          <w:szCs w:val="24"/>
          <w:lang w:eastAsia="ar-SA"/>
        </w:rPr>
        <w:t>8</w:t>
      </w:r>
      <w:r w:rsidR="69B97EDE" w:rsidRPr="00762813">
        <w:rPr>
          <w:rFonts w:ascii="Times New Roman" w:eastAsia="Times New Roman" w:hAnsi="Times New Roman" w:cs="Times New Roman"/>
          <w:b/>
          <w:bCs/>
          <w:sz w:val="24"/>
          <w:szCs w:val="24"/>
          <w:lang w:eastAsia="ar-SA"/>
        </w:rPr>
        <w:t>. Rakendusaktid</w:t>
      </w:r>
    </w:p>
    <w:p w14:paraId="7261D5F5" w14:textId="77777777" w:rsidR="00DC1E10" w:rsidRPr="00762813" w:rsidRDefault="00DC1E10" w:rsidP="00DC1E10">
      <w:pPr>
        <w:spacing w:after="0" w:line="240" w:lineRule="auto"/>
        <w:rPr>
          <w:rFonts w:ascii="Times New Roman" w:eastAsia="Times New Roman" w:hAnsi="Times New Roman" w:cs="Times New Roman"/>
          <w:b/>
          <w:bCs/>
          <w:sz w:val="24"/>
          <w:szCs w:val="24"/>
        </w:rPr>
      </w:pPr>
    </w:p>
    <w:p w14:paraId="12FC3915" w14:textId="6DEB33B2" w:rsidR="0062289E" w:rsidRPr="0062289E" w:rsidRDefault="008E2CBD" w:rsidP="6F7FC8A6">
      <w:pPr>
        <w:spacing w:after="0" w:line="240" w:lineRule="auto"/>
        <w:jc w:val="both"/>
        <w:rPr>
          <w:rFonts w:ascii="Times New Roman" w:eastAsia="Times New Roman" w:hAnsi="Times New Roman" w:cs="Times New Roman"/>
          <w:sz w:val="24"/>
          <w:szCs w:val="24"/>
        </w:rPr>
      </w:pPr>
      <w:commentRangeStart w:id="3"/>
      <w:r w:rsidRPr="68A69DCC">
        <w:rPr>
          <w:rFonts w:ascii="Times New Roman" w:eastAsia="Times New Roman" w:hAnsi="Times New Roman" w:cs="Times New Roman"/>
          <w:sz w:val="24"/>
          <w:szCs w:val="24"/>
        </w:rPr>
        <w:t xml:space="preserve">Seadusemuudatusega </w:t>
      </w:r>
      <w:r w:rsidR="000C0EC1" w:rsidRPr="68A69DCC">
        <w:rPr>
          <w:rFonts w:ascii="Times New Roman" w:eastAsia="Times New Roman" w:hAnsi="Times New Roman" w:cs="Times New Roman"/>
          <w:sz w:val="24"/>
          <w:szCs w:val="24"/>
        </w:rPr>
        <w:t xml:space="preserve">seoses on vaja muuta keskkonnaministri käskkirjaga kinnitatud KIK-i </w:t>
      </w:r>
      <w:r w:rsidR="00C473A4" w:rsidRPr="68A69DCC">
        <w:rPr>
          <w:rFonts w:ascii="Times New Roman" w:eastAsia="Times New Roman" w:hAnsi="Times New Roman" w:cs="Times New Roman"/>
          <w:sz w:val="24"/>
          <w:szCs w:val="24"/>
        </w:rPr>
        <w:t>põhikirja</w:t>
      </w:r>
      <w:r w:rsidR="000C0EC1" w:rsidRPr="68A69DCC">
        <w:rPr>
          <w:rFonts w:ascii="Times New Roman" w:eastAsia="Times New Roman" w:hAnsi="Times New Roman" w:cs="Times New Roman"/>
          <w:sz w:val="24"/>
          <w:szCs w:val="24"/>
        </w:rPr>
        <w:t>.</w:t>
      </w:r>
      <w:commentRangeEnd w:id="3"/>
      <w:r>
        <w:commentReference w:id="3"/>
      </w:r>
    </w:p>
    <w:p w14:paraId="0A42A3E5" w14:textId="77777777" w:rsidR="00947209" w:rsidRPr="00DC1E10" w:rsidRDefault="00947209" w:rsidP="00DC1E10">
      <w:pPr>
        <w:spacing w:after="0" w:line="240" w:lineRule="auto"/>
        <w:rPr>
          <w:rFonts w:ascii="Times New Roman" w:eastAsia="Times New Roman" w:hAnsi="Times New Roman" w:cs="Times New Roman"/>
          <w:b/>
          <w:bCs/>
          <w:sz w:val="24"/>
          <w:szCs w:val="24"/>
        </w:rPr>
      </w:pPr>
    </w:p>
    <w:p w14:paraId="2E5A17D5" w14:textId="270A3D9A" w:rsidR="00DC1E10" w:rsidRDefault="2DC813C2" w:rsidP="77FB1EC8">
      <w:pPr>
        <w:spacing w:after="0" w:line="240" w:lineRule="auto"/>
        <w:rPr>
          <w:rFonts w:ascii="Times New Roman" w:eastAsia="Times New Roman" w:hAnsi="Times New Roman" w:cs="Times New Roman"/>
          <w:b/>
          <w:bCs/>
          <w:sz w:val="24"/>
          <w:szCs w:val="24"/>
        </w:rPr>
      </w:pPr>
      <w:r w:rsidRPr="77FB1EC8">
        <w:rPr>
          <w:rFonts w:ascii="Times New Roman" w:eastAsia="Times New Roman" w:hAnsi="Times New Roman" w:cs="Times New Roman"/>
          <w:b/>
          <w:bCs/>
          <w:sz w:val="24"/>
          <w:szCs w:val="24"/>
        </w:rPr>
        <w:t>9</w:t>
      </w:r>
      <w:r w:rsidR="69B97EDE" w:rsidRPr="77FB1EC8">
        <w:rPr>
          <w:rFonts w:ascii="Times New Roman" w:eastAsia="Times New Roman" w:hAnsi="Times New Roman" w:cs="Times New Roman"/>
          <w:b/>
          <w:bCs/>
          <w:sz w:val="24"/>
          <w:szCs w:val="24"/>
        </w:rPr>
        <w:t>. Seaduse jõustumine</w:t>
      </w:r>
    </w:p>
    <w:p w14:paraId="43308B49" w14:textId="77777777" w:rsidR="00947209" w:rsidRDefault="00947209" w:rsidP="00DC1E10">
      <w:pPr>
        <w:spacing w:after="0" w:line="240" w:lineRule="auto"/>
        <w:rPr>
          <w:rFonts w:ascii="Times New Roman" w:eastAsia="Times New Roman" w:hAnsi="Times New Roman" w:cs="Times New Roman"/>
          <w:b/>
          <w:sz w:val="24"/>
          <w:szCs w:val="24"/>
        </w:rPr>
      </w:pPr>
    </w:p>
    <w:p w14:paraId="5C975F67" w14:textId="2A76DFAC" w:rsidR="00DC1E10" w:rsidRPr="00D76295" w:rsidRDefault="00D76295" w:rsidP="00E600B4">
      <w:pPr>
        <w:suppressAutoHyphens/>
        <w:spacing w:after="0" w:line="240" w:lineRule="auto"/>
        <w:jc w:val="both"/>
        <w:rPr>
          <w:rFonts w:ascii="Times New Roman" w:eastAsia="Times New Roman" w:hAnsi="Times New Roman" w:cs="Times New Roman"/>
          <w:sz w:val="24"/>
          <w:szCs w:val="24"/>
          <w:lang w:eastAsia="ar-SA"/>
        </w:rPr>
      </w:pPr>
      <w:r w:rsidRPr="59115665">
        <w:rPr>
          <w:rFonts w:ascii="Times New Roman" w:eastAsia="Times New Roman" w:hAnsi="Times New Roman" w:cs="Times New Roman"/>
          <w:sz w:val="24"/>
          <w:szCs w:val="24"/>
          <w:lang w:eastAsia="ar-SA"/>
        </w:rPr>
        <w:lastRenderedPageBreak/>
        <w:t>Seadus on kavandatud jõustuma 202</w:t>
      </w:r>
      <w:r w:rsidR="00456A38">
        <w:rPr>
          <w:rFonts w:ascii="Times New Roman" w:eastAsia="Times New Roman" w:hAnsi="Times New Roman" w:cs="Times New Roman"/>
          <w:sz w:val="24"/>
          <w:szCs w:val="24"/>
          <w:lang w:eastAsia="ar-SA"/>
        </w:rPr>
        <w:t>5</w:t>
      </w:r>
      <w:r w:rsidRPr="59115665">
        <w:rPr>
          <w:rFonts w:ascii="Times New Roman" w:eastAsia="Times New Roman" w:hAnsi="Times New Roman" w:cs="Times New Roman"/>
          <w:sz w:val="24"/>
          <w:szCs w:val="24"/>
          <w:lang w:eastAsia="ar-SA"/>
        </w:rPr>
        <w:t xml:space="preserve">. aasta 1. </w:t>
      </w:r>
      <w:r w:rsidR="00456A38">
        <w:rPr>
          <w:rFonts w:ascii="Times New Roman" w:eastAsia="Times New Roman" w:hAnsi="Times New Roman" w:cs="Times New Roman"/>
          <w:sz w:val="24"/>
          <w:szCs w:val="24"/>
          <w:lang w:eastAsia="ar-SA"/>
        </w:rPr>
        <w:t>j</w:t>
      </w:r>
      <w:r w:rsidR="00A66F9B">
        <w:rPr>
          <w:rFonts w:ascii="Times New Roman" w:eastAsia="Times New Roman" w:hAnsi="Times New Roman" w:cs="Times New Roman"/>
          <w:sz w:val="24"/>
          <w:szCs w:val="24"/>
          <w:lang w:eastAsia="ar-SA"/>
        </w:rPr>
        <w:t>uulil</w:t>
      </w:r>
      <w:r w:rsidR="04E7229F" w:rsidRPr="59115665">
        <w:rPr>
          <w:rFonts w:ascii="Times New Roman" w:eastAsia="Times New Roman" w:hAnsi="Times New Roman" w:cs="Times New Roman"/>
          <w:sz w:val="24"/>
          <w:szCs w:val="24"/>
          <w:lang w:eastAsia="ar-SA"/>
        </w:rPr>
        <w:t xml:space="preserve">, </w:t>
      </w:r>
      <w:r w:rsidR="00456A38" w:rsidRPr="00456A38">
        <w:rPr>
          <w:rFonts w:ascii="Times New Roman" w:eastAsia="Times New Roman" w:hAnsi="Times New Roman" w:cs="Times New Roman"/>
          <w:sz w:val="24"/>
          <w:szCs w:val="24"/>
          <w:lang w:eastAsia="ar-SA"/>
        </w:rPr>
        <w:t xml:space="preserve">mis </w:t>
      </w:r>
      <w:r w:rsidR="007A11C8">
        <w:rPr>
          <w:rFonts w:ascii="Times New Roman" w:eastAsia="Times New Roman" w:hAnsi="Times New Roman" w:cs="Times New Roman"/>
          <w:sz w:val="24"/>
          <w:szCs w:val="24"/>
          <w:lang w:eastAsia="ar-SA"/>
        </w:rPr>
        <w:t>annab piisava aja vajalike muudatuste tegemiseks.</w:t>
      </w:r>
    </w:p>
    <w:p w14:paraId="213DC2D9" w14:textId="77777777" w:rsidR="00D76295" w:rsidRPr="00DC1E10" w:rsidRDefault="00D76295" w:rsidP="00DC1E10">
      <w:pPr>
        <w:suppressAutoHyphens/>
        <w:spacing w:after="0" w:line="240" w:lineRule="auto"/>
        <w:rPr>
          <w:rFonts w:ascii="Times New Roman" w:eastAsia="Times New Roman" w:hAnsi="Times New Roman" w:cs="Times New Roman"/>
          <w:b/>
          <w:sz w:val="24"/>
          <w:szCs w:val="24"/>
          <w:lang w:eastAsia="ar-SA"/>
        </w:rPr>
      </w:pPr>
    </w:p>
    <w:p w14:paraId="3633D087" w14:textId="60BF9ACA" w:rsidR="00DC1E10" w:rsidRPr="00DC1E10" w:rsidRDefault="4DA76DA5" w:rsidP="77FB1EC8">
      <w:pPr>
        <w:suppressAutoHyphens/>
        <w:spacing w:after="0" w:line="240" w:lineRule="auto"/>
        <w:rPr>
          <w:rFonts w:ascii="Times New Roman" w:eastAsia="Times New Roman" w:hAnsi="Times New Roman" w:cs="Times New Roman"/>
          <w:b/>
          <w:bCs/>
          <w:sz w:val="24"/>
          <w:szCs w:val="24"/>
          <w:lang w:eastAsia="ar-SA"/>
        </w:rPr>
      </w:pPr>
      <w:r w:rsidRPr="68A69DCC">
        <w:rPr>
          <w:rFonts w:ascii="Times New Roman" w:eastAsia="Times New Roman" w:hAnsi="Times New Roman" w:cs="Times New Roman"/>
          <w:b/>
          <w:bCs/>
          <w:sz w:val="24"/>
          <w:szCs w:val="24"/>
          <w:lang w:eastAsia="ar-SA"/>
        </w:rPr>
        <w:t>10</w:t>
      </w:r>
      <w:r w:rsidR="69B97EDE" w:rsidRPr="68A69DCC">
        <w:rPr>
          <w:rFonts w:ascii="Times New Roman" w:eastAsia="Times New Roman" w:hAnsi="Times New Roman" w:cs="Times New Roman"/>
          <w:b/>
          <w:bCs/>
          <w:sz w:val="24"/>
          <w:szCs w:val="24"/>
          <w:lang w:eastAsia="ar-SA"/>
        </w:rPr>
        <w:t>. Eelnõu kooskõlastamine</w:t>
      </w:r>
      <w:r w:rsidR="7A62458E" w:rsidRPr="68A69DCC">
        <w:rPr>
          <w:rFonts w:ascii="Times New Roman" w:eastAsia="Times New Roman" w:hAnsi="Times New Roman" w:cs="Times New Roman"/>
          <w:b/>
          <w:bCs/>
          <w:sz w:val="24"/>
          <w:szCs w:val="24"/>
          <w:lang w:eastAsia="ar-SA"/>
        </w:rPr>
        <w:t xml:space="preserve">, </w:t>
      </w:r>
      <w:commentRangeStart w:id="4"/>
      <w:ins w:id="5" w:author="Kärt Voor - JUSTDIGI" w:date="2025-02-05T14:45:00Z">
        <w:r w:rsidR="7A62458E" w:rsidRPr="68A69DCC">
          <w:rPr>
            <w:rFonts w:ascii="Times New Roman" w:eastAsia="Times New Roman" w:hAnsi="Times New Roman" w:cs="Times New Roman"/>
            <w:b/>
            <w:bCs/>
            <w:sz w:val="24"/>
            <w:szCs w:val="24"/>
            <w:lang w:eastAsia="ar-SA"/>
          </w:rPr>
          <w:t>huvirühmade kaasamine ja avalik konsultatsioon</w:t>
        </w:r>
      </w:ins>
      <w:commentRangeEnd w:id="4"/>
      <w:r>
        <w:commentReference w:id="4"/>
      </w:r>
    </w:p>
    <w:p w14:paraId="7CD3AA46" w14:textId="77777777" w:rsidR="00DC1E10" w:rsidRPr="00DC1E10" w:rsidRDefault="00DC1E10" w:rsidP="00DC1E10">
      <w:pPr>
        <w:spacing w:after="0" w:line="240" w:lineRule="auto"/>
        <w:jc w:val="both"/>
        <w:rPr>
          <w:rFonts w:ascii="Times New Roman" w:eastAsia="Times New Roman" w:hAnsi="Times New Roman" w:cs="Times New Roman"/>
          <w:b/>
          <w:sz w:val="24"/>
          <w:szCs w:val="24"/>
        </w:rPr>
      </w:pPr>
    </w:p>
    <w:p w14:paraId="5D25986D" w14:textId="6A072C09" w:rsidR="00BC4990" w:rsidRPr="00BC4990" w:rsidRDefault="00BC4990" w:rsidP="00BC4990">
      <w:pPr>
        <w:widowControl w:val="0"/>
        <w:autoSpaceDE w:val="0"/>
        <w:autoSpaceDN w:val="0"/>
        <w:adjustRightInd w:val="0"/>
        <w:spacing w:after="0" w:line="240" w:lineRule="auto"/>
        <w:jc w:val="both"/>
        <w:rPr>
          <w:rFonts w:ascii="Times New Roman" w:eastAsia="Times New Roman" w:hAnsi="Times New Roman" w:cs="Times New Roman"/>
          <w:kern w:val="1"/>
          <w:sz w:val="24"/>
          <w:szCs w:val="24"/>
          <w:lang w:eastAsia="zh-CN" w:bidi="hi-IN"/>
        </w:rPr>
      </w:pPr>
      <w:r w:rsidRPr="00BC4990">
        <w:rPr>
          <w:rFonts w:ascii="Times New Roman" w:eastAsia="Times New Roman" w:hAnsi="Times New Roman" w:cs="Times New Roman"/>
          <w:kern w:val="1"/>
          <w:sz w:val="24"/>
          <w:szCs w:val="24"/>
          <w:lang w:eastAsia="zh-CN" w:bidi="hi-IN"/>
        </w:rPr>
        <w:t>Eelnõu saadet</w:t>
      </w:r>
      <w:r w:rsidR="00456A38">
        <w:rPr>
          <w:rFonts w:ascii="Times New Roman" w:eastAsia="Times New Roman" w:hAnsi="Times New Roman" w:cs="Times New Roman"/>
          <w:kern w:val="1"/>
          <w:sz w:val="24"/>
          <w:szCs w:val="24"/>
          <w:lang w:eastAsia="zh-CN" w:bidi="hi-IN"/>
        </w:rPr>
        <w:t>akse kooskõlastamiseks</w:t>
      </w:r>
      <w:commentRangeStart w:id="6"/>
      <w:r w:rsidR="00456A38">
        <w:rPr>
          <w:rFonts w:ascii="Times New Roman" w:eastAsia="Times New Roman" w:hAnsi="Times New Roman" w:cs="Times New Roman"/>
          <w:kern w:val="1"/>
          <w:sz w:val="24"/>
          <w:szCs w:val="24"/>
          <w:lang w:eastAsia="zh-CN" w:bidi="hi-IN"/>
        </w:rPr>
        <w:t xml:space="preserve"> Rahandusministeeriumile.</w:t>
      </w:r>
      <w:commentRangeEnd w:id="6"/>
      <w:r>
        <w:commentReference w:id="6"/>
      </w:r>
    </w:p>
    <w:p w14:paraId="0655882F" w14:textId="77777777" w:rsidR="00BC4990" w:rsidRPr="00BC4990" w:rsidRDefault="00BC4990" w:rsidP="00BC4990">
      <w:pPr>
        <w:widowControl w:val="0"/>
        <w:autoSpaceDE w:val="0"/>
        <w:autoSpaceDN w:val="0"/>
        <w:adjustRightInd w:val="0"/>
        <w:spacing w:after="0" w:line="240" w:lineRule="auto"/>
        <w:jc w:val="both"/>
        <w:rPr>
          <w:rFonts w:ascii="Times New Roman" w:eastAsia="Times New Roman" w:hAnsi="Times New Roman" w:cs="Times New Roman"/>
          <w:kern w:val="1"/>
          <w:sz w:val="24"/>
          <w:szCs w:val="24"/>
          <w:lang w:eastAsia="zh-CN" w:bidi="hi-IN"/>
        </w:rPr>
      </w:pPr>
    </w:p>
    <w:p w14:paraId="0565F9BE" w14:textId="30314FEE" w:rsidR="0060396B" w:rsidRPr="007819B0" w:rsidRDefault="0060396B" w:rsidP="007819B0">
      <w:pPr>
        <w:widowControl w:val="0"/>
        <w:spacing w:after="0" w:line="240" w:lineRule="auto"/>
        <w:jc w:val="both"/>
        <w:rPr>
          <w:rFonts w:ascii="Times New Roman" w:eastAsia="Times New Roman" w:hAnsi="Times New Roman" w:cs="Times New Roman"/>
          <w:sz w:val="24"/>
          <w:szCs w:val="24"/>
          <w:lang w:eastAsia="zh-CN" w:bidi="hi-IN"/>
        </w:rPr>
      </w:pPr>
    </w:p>
    <w:sectPr w:rsidR="0060396B" w:rsidRPr="007819B0" w:rsidSect="00AC37EE">
      <w:footerReference w:type="default" r:id="rId17"/>
      <w:pgSz w:w="11906" w:h="16838"/>
      <w:pgMar w:top="1134" w:right="1134" w:bottom="1134" w:left="1701"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0" w:author="Kärt Voor - JUSTDIGI" w:date="2025-02-05T16:55:00Z" w:initials="KJ">
    <w:p w14:paraId="5D1615DC" w14:textId="0E4E865D" w:rsidR="00D97846" w:rsidRDefault="00D97846">
      <w:r>
        <w:annotationRef/>
      </w:r>
      <w:r w:rsidRPr="2680FC82">
        <w:t>Vastavalt HÕNTE § 41 lg 3 p-le 2 nimetatakse selles alaosas ka keeletoimetaja nimi, ametikoht ja kontaktandmed. Palume SK täiendada.</w:t>
      </w:r>
    </w:p>
  </w:comment>
  <w:comment w:id="1" w:author="Kärt Voor - JUSTDIGI" w:date="2025-02-05T16:56:00Z" w:initials="KJ">
    <w:p w14:paraId="7787D15A" w14:textId="1F43C4B8" w:rsidR="00D97846" w:rsidRDefault="00D97846">
      <w:r>
        <w:annotationRef/>
      </w:r>
      <w:r w:rsidRPr="06EB445C">
        <w:t>VTK koostamata jätmise kohta esitatakse teave SK 2. osas. Palume selle teabe asukohta muuta.</w:t>
      </w:r>
    </w:p>
  </w:comment>
  <w:comment w:id="2" w:author="Birgit Hermann - JUSTDIGI" w:date="2025-02-04T11:20:00Z" w:initials="BJ">
    <w:p w14:paraId="424F7FFE" w14:textId="56D57EE9" w:rsidR="00D97846" w:rsidRDefault="00D97846">
      <w:r>
        <w:annotationRef/>
      </w:r>
      <w:r w:rsidRPr="593B9CBA">
        <w:t>Palume hinnata ka võimalikku ebasoovitavat mõju.</w:t>
      </w:r>
    </w:p>
  </w:comment>
  <w:comment w:id="3" w:author="Kärt Voor - JUSTDIGI" w:date="2025-02-05T16:49:00Z" w:initials="KJ">
    <w:p w14:paraId="4BD592AF" w14:textId="735AD7F7" w:rsidR="00D97846" w:rsidRDefault="00D97846">
      <w:r>
        <w:annotationRef/>
      </w:r>
      <w:r w:rsidRPr="47C5EBB4">
        <w:t>Palume SK-s märkida ka see, kas on vaja määruseid muuta või kehtetuks tunnistada või nad ei vaja muutmist.</w:t>
      </w:r>
    </w:p>
  </w:comment>
  <w:comment w:id="4" w:author="Kärt Voor - JUSTDIGI" w:date="2025-02-05T16:46:00Z" w:initials="KJ">
    <w:p w14:paraId="71E49CA4" w14:textId="5F7111A2" w:rsidR="00D97846" w:rsidRDefault="00D97846">
      <w:r>
        <w:annotationRef/>
      </w:r>
      <w:r w:rsidRPr="2C34A443">
        <w:t>HÕNTE § 40 lg 1 p 10.</w:t>
      </w:r>
    </w:p>
  </w:comment>
  <w:comment w:id="6" w:author="Kärt Voor - JUSTDIGI" w:date="2025-02-05T16:46:00Z" w:initials="KJ">
    <w:p w14:paraId="5703AF7F" w14:textId="5D822B56" w:rsidR="00D97846" w:rsidRDefault="00D97846">
      <w:r>
        <w:annotationRef/>
      </w:r>
      <w:r w:rsidRPr="77274BF1">
        <w:t>EN edastati kooskõlastamiseks ka Justiits- ja Digiministeeriumile. Palume SK-sse ka see asjaolu märkida.</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5D1615DC" w15:done="0"/>
  <w15:commentEx w15:paraId="7787D15A" w15:done="0"/>
  <w15:commentEx w15:paraId="424F7FFE" w15:done="0"/>
  <w15:commentEx w15:paraId="4BD592AF" w15:done="0"/>
  <w15:commentEx w15:paraId="71E49CA4" w15:done="0"/>
  <w15:commentEx w15:paraId="5703AF7F"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3A9E6098" w16cex:dateUtc="2025-02-05T14:55:00Z"/>
  <w16cex:commentExtensible w16cex:durableId="5CC56282" w16cex:dateUtc="2025-02-05T14:56:00Z"/>
  <w16cex:commentExtensible w16cex:durableId="464434FC" w16cex:dateUtc="2025-02-04T09:20:00Z"/>
  <w16cex:commentExtensible w16cex:durableId="56101D61" w16cex:dateUtc="2025-02-05T14:49:00Z"/>
  <w16cex:commentExtensible w16cex:durableId="7C5EB613" w16cex:dateUtc="2025-02-05T14:46:00Z"/>
  <w16cex:commentExtensible w16cex:durableId="58E0C1BF" w16cex:dateUtc="2025-02-05T14:4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5D1615DC" w16cid:durableId="3A9E6098"/>
  <w16cid:commentId w16cid:paraId="7787D15A" w16cid:durableId="5CC56282"/>
  <w16cid:commentId w16cid:paraId="424F7FFE" w16cid:durableId="464434FC"/>
  <w16cid:commentId w16cid:paraId="4BD592AF" w16cid:durableId="56101D61"/>
  <w16cid:commentId w16cid:paraId="71E49CA4" w16cid:durableId="7C5EB613"/>
  <w16cid:commentId w16cid:paraId="5703AF7F" w16cid:durableId="58E0C1BF"/>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237A12C" w14:textId="77777777" w:rsidR="00823D48" w:rsidRDefault="00823D48" w:rsidP="00164BAC">
      <w:pPr>
        <w:spacing w:after="0" w:line="240" w:lineRule="auto"/>
      </w:pPr>
      <w:r>
        <w:separator/>
      </w:r>
    </w:p>
  </w:endnote>
  <w:endnote w:type="continuationSeparator" w:id="0">
    <w:p w14:paraId="4E039A92" w14:textId="77777777" w:rsidR="00823D48" w:rsidRDefault="00823D48" w:rsidP="00164BAC">
      <w:pPr>
        <w:spacing w:after="0" w:line="240" w:lineRule="auto"/>
      </w:pPr>
      <w:r>
        <w:continuationSeparator/>
      </w:r>
    </w:p>
  </w:endnote>
  <w:endnote w:type="continuationNotice" w:id="1">
    <w:p w14:paraId="702CEB8B" w14:textId="77777777" w:rsidR="00823D48" w:rsidRDefault="00823D4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BA"/>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BA"/>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53445583"/>
      <w:docPartObj>
        <w:docPartGallery w:val="Page Numbers (Bottom of Page)"/>
        <w:docPartUnique/>
      </w:docPartObj>
    </w:sdtPr>
    <w:sdtEndPr>
      <w:rPr>
        <w:rFonts w:ascii="Times New Roman" w:hAnsi="Times New Roman" w:cs="Times New Roman"/>
        <w:sz w:val="24"/>
        <w:szCs w:val="24"/>
      </w:rPr>
    </w:sdtEndPr>
    <w:sdtContent>
      <w:p w14:paraId="400FE09E" w14:textId="1E676A38" w:rsidR="00823D48" w:rsidRPr="003A1DAC" w:rsidRDefault="00823D48" w:rsidP="003A1DAC">
        <w:pPr>
          <w:pStyle w:val="Jalus"/>
          <w:jc w:val="center"/>
          <w:rPr>
            <w:rFonts w:ascii="Times New Roman" w:hAnsi="Times New Roman" w:cs="Times New Roman"/>
            <w:sz w:val="24"/>
            <w:szCs w:val="24"/>
          </w:rPr>
        </w:pPr>
        <w:r w:rsidRPr="003A1DAC">
          <w:rPr>
            <w:rFonts w:ascii="Times New Roman" w:hAnsi="Times New Roman" w:cs="Times New Roman"/>
            <w:sz w:val="24"/>
            <w:szCs w:val="24"/>
          </w:rPr>
          <w:fldChar w:fldCharType="begin"/>
        </w:r>
        <w:r w:rsidRPr="003A1DAC">
          <w:rPr>
            <w:rFonts w:ascii="Times New Roman" w:hAnsi="Times New Roman" w:cs="Times New Roman"/>
            <w:sz w:val="24"/>
            <w:szCs w:val="24"/>
          </w:rPr>
          <w:instrText>PAGE   \* MERGEFORMAT</w:instrText>
        </w:r>
        <w:r w:rsidRPr="003A1DAC">
          <w:rPr>
            <w:rFonts w:ascii="Times New Roman" w:hAnsi="Times New Roman" w:cs="Times New Roman"/>
            <w:sz w:val="24"/>
            <w:szCs w:val="24"/>
          </w:rPr>
          <w:fldChar w:fldCharType="separate"/>
        </w:r>
        <w:r w:rsidRPr="003A1DAC">
          <w:rPr>
            <w:rFonts w:ascii="Times New Roman" w:hAnsi="Times New Roman" w:cs="Times New Roman"/>
            <w:sz w:val="24"/>
            <w:szCs w:val="24"/>
          </w:rPr>
          <w:t>2</w:t>
        </w:r>
        <w:r w:rsidRPr="003A1DAC">
          <w:rPr>
            <w:rFonts w:ascii="Times New Roman" w:hAnsi="Times New Roman" w:cs="Times New Roman"/>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C23A756" w14:textId="77777777" w:rsidR="00823D48" w:rsidRDefault="00823D48" w:rsidP="00164BAC">
      <w:pPr>
        <w:spacing w:after="0" w:line="240" w:lineRule="auto"/>
      </w:pPr>
      <w:r>
        <w:separator/>
      </w:r>
    </w:p>
  </w:footnote>
  <w:footnote w:type="continuationSeparator" w:id="0">
    <w:p w14:paraId="581726EE" w14:textId="77777777" w:rsidR="00823D48" w:rsidRDefault="00823D48" w:rsidP="00164BAC">
      <w:pPr>
        <w:spacing w:after="0" w:line="240" w:lineRule="auto"/>
      </w:pPr>
      <w:r>
        <w:continuationSeparator/>
      </w:r>
    </w:p>
  </w:footnote>
  <w:footnote w:type="continuationNotice" w:id="1">
    <w:p w14:paraId="4C6E0FEB" w14:textId="77777777" w:rsidR="00823D48" w:rsidRDefault="00823D48">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E6204D6"/>
    <w:multiLevelType w:val="hybridMultilevel"/>
    <w:tmpl w:val="4DF40CE2"/>
    <w:lvl w:ilvl="0" w:tplc="1DBC0C12">
      <w:start w:val="1"/>
      <w:numFmt w:val="bullet"/>
      <w:lvlText w:val=""/>
      <w:lvlJc w:val="left"/>
      <w:pPr>
        <w:ind w:left="720" w:hanging="360"/>
      </w:pPr>
      <w:rPr>
        <w:rFonts w:ascii="Symbol" w:hAnsi="Symbol" w:hint="default"/>
        <w:color w:val="7F7F7F" w:themeColor="text1" w:themeTint="80"/>
        <w:u w:color="FFFFFF" w:themeColor="background1"/>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142E4CE0"/>
    <w:multiLevelType w:val="multilevel"/>
    <w:tmpl w:val="DD4EB7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44972B3"/>
    <w:multiLevelType w:val="hybridMultilevel"/>
    <w:tmpl w:val="1312ED50"/>
    <w:lvl w:ilvl="0" w:tplc="1DBC0C12">
      <w:start w:val="1"/>
      <w:numFmt w:val="bullet"/>
      <w:lvlText w:val=""/>
      <w:lvlJc w:val="left"/>
      <w:pPr>
        <w:ind w:left="720" w:hanging="360"/>
      </w:pPr>
      <w:rPr>
        <w:rFonts w:ascii="Symbol" w:hAnsi="Symbol" w:hint="default"/>
        <w:color w:val="7F7F7F" w:themeColor="text1" w:themeTint="80"/>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 w15:restartNumberingAfterBreak="0">
    <w:nsid w:val="2621682D"/>
    <w:multiLevelType w:val="hybridMultilevel"/>
    <w:tmpl w:val="89FE60D6"/>
    <w:lvl w:ilvl="0" w:tplc="1DBC0C12">
      <w:start w:val="1"/>
      <w:numFmt w:val="bullet"/>
      <w:lvlText w:val=""/>
      <w:lvlJc w:val="left"/>
      <w:pPr>
        <w:ind w:left="720" w:hanging="360"/>
      </w:pPr>
      <w:rPr>
        <w:rFonts w:ascii="Symbol" w:hAnsi="Symbol" w:hint="default"/>
        <w:color w:val="7F7F7F" w:themeColor="text1" w:themeTint="80"/>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 w15:restartNumberingAfterBreak="0">
    <w:nsid w:val="27E82EE5"/>
    <w:multiLevelType w:val="hybridMultilevel"/>
    <w:tmpl w:val="99028AEC"/>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28B01400"/>
    <w:multiLevelType w:val="hybridMultilevel"/>
    <w:tmpl w:val="07385FA0"/>
    <w:lvl w:ilvl="0" w:tplc="1DBC0C12">
      <w:start w:val="1"/>
      <w:numFmt w:val="bullet"/>
      <w:lvlText w:val=""/>
      <w:lvlJc w:val="left"/>
      <w:pPr>
        <w:ind w:left="720" w:hanging="360"/>
      </w:pPr>
      <w:rPr>
        <w:rFonts w:ascii="Symbol" w:hAnsi="Symbol" w:hint="default"/>
        <w:color w:val="7F7F7F" w:themeColor="text1" w:themeTint="80"/>
      </w:rPr>
    </w:lvl>
    <w:lvl w:ilvl="1" w:tplc="04250003">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 w15:restartNumberingAfterBreak="0">
    <w:nsid w:val="2B6469B4"/>
    <w:multiLevelType w:val="hybridMultilevel"/>
    <w:tmpl w:val="FE14D1FA"/>
    <w:lvl w:ilvl="0" w:tplc="1DBC0C12">
      <w:start w:val="1"/>
      <w:numFmt w:val="bullet"/>
      <w:lvlText w:val=""/>
      <w:lvlJc w:val="left"/>
      <w:pPr>
        <w:ind w:left="720" w:hanging="360"/>
      </w:pPr>
      <w:rPr>
        <w:rFonts w:ascii="Symbol" w:hAnsi="Symbol" w:hint="default"/>
        <w:color w:val="7F7F7F" w:themeColor="text1" w:themeTint="80"/>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7" w15:restartNumberingAfterBreak="0">
    <w:nsid w:val="2C2D68AB"/>
    <w:multiLevelType w:val="hybridMultilevel"/>
    <w:tmpl w:val="6F745306"/>
    <w:lvl w:ilvl="0" w:tplc="EAA68D5C">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8" w15:restartNumberingAfterBreak="0">
    <w:nsid w:val="2DD57794"/>
    <w:multiLevelType w:val="hybridMultilevel"/>
    <w:tmpl w:val="5A9CA078"/>
    <w:lvl w:ilvl="0" w:tplc="1DBC0C12">
      <w:start w:val="1"/>
      <w:numFmt w:val="bullet"/>
      <w:lvlText w:val=""/>
      <w:lvlJc w:val="left"/>
      <w:pPr>
        <w:ind w:left="720" w:hanging="360"/>
      </w:pPr>
      <w:rPr>
        <w:rFonts w:ascii="Symbol" w:hAnsi="Symbol" w:hint="default"/>
        <w:color w:val="7F7F7F" w:themeColor="text1" w:themeTint="80"/>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9" w15:restartNumberingAfterBreak="0">
    <w:nsid w:val="33F60F85"/>
    <w:multiLevelType w:val="hybridMultilevel"/>
    <w:tmpl w:val="CDC8FC0C"/>
    <w:lvl w:ilvl="0" w:tplc="04250017">
      <w:start w:val="1"/>
      <w:numFmt w:val="lowerLetter"/>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0" w15:restartNumberingAfterBreak="0">
    <w:nsid w:val="46BA0A00"/>
    <w:multiLevelType w:val="hybridMultilevel"/>
    <w:tmpl w:val="C3A2A6B4"/>
    <w:lvl w:ilvl="0" w:tplc="1DBC0C12">
      <w:start w:val="1"/>
      <w:numFmt w:val="bullet"/>
      <w:lvlText w:val=""/>
      <w:lvlJc w:val="left"/>
      <w:pPr>
        <w:ind w:left="720" w:hanging="360"/>
      </w:pPr>
      <w:rPr>
        <w:rFonts w:ascii="Symbol" w:hAnsi="Symbol" w:hint="default"/>
        <w:color w:val="7F7F7F" w:themeColor="text1" w:themeTint="80"/>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1" w15:restartNumberingAfterBreak="0">
    <w:nsid w:val="48291678"/>
    <w:multiLevelType w:val="hybridMultilevel"/>
    <w:tmpl w:val="42506288"/>
    <w:lvl w:ilvl="0" w:tplc="1DBC0C12">
      <w:start w:val="1"/>
      <w:numFmt w:val="bullet"/>
      <w:lvlText w:val=""/>
      <w:lvlJc w:val="left"/>
      <w:pPr>
        <w:ind w:left="720" w:hanging="360"/>
      </w:pPr>
      <w:rPr>
        <w:rFonts w:ascii="Symbol" w:hAnsi="Symbol" w:hint="default"/>
        <w:color w:val="7F7F7F" w:themeColor="text1" w:themeTint="80"/>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2" w15:restartNumberingAfterBreak="0">
    <w:nsid w:val="591F4626"/>
    <w:multiLevelType w:val="hybridMultilevel"/>
    <w:tmpl w:val="E47620C4"/>
    <w:lvl w:ilvl="0" w:tplc="1DBC0C12">
      <w:start w:val="1"/>
      <w:numFmt w:val="bullet"/>
      <w:lvlText w:val=""/>
      <w:lvlJc w:val="left"/>
      <w:pPr>
        <w:ind w:left="720" w:hanging="360"/>
      </w:pPr>
      <w:rPr>
        <w:rFonts w:ascii="Symbol" w:hAnsi="Symbol" w:hint="default"/>
        <w:color w:val="7F7F7F" w:themeColor="text1" w:themeTint="80"/>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3" w15:restartNumberingAfterBreak="0">
    <w:nsid w:val="59FD15F7"/>
    <w:multiLevelType w:val="hybridMultilevel"/>
    <w:tmpl w:val="CAD285D2"/>
    <w:lvl w:ilvl="0" w:tplc="1DBC0C12">
      <w:start w:val="1"/>
      <w:numFmt w:val="bullet"/>
      <w:lvlText w:val=""/>
      <w:lvlJc w:val="left"/>
      <w:pPr>
        <w:ind w:left="720" w:hanging="360"/>
      </w:pPr>
      <w:rPr>
        <w:rFonts w:ascii="Symbol" w:hAnsi="Symbol" w:hint="default"/>
        <w:color w:val="7F7F7F" w:themeColor="text1" w:themeTint="80"/>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4" w15:restartNumberingAfterBreak="0">
    <w:nsid w:val="5C08786F"/>
    <w:multiLevelType w:val="hybridMultilevel"/>
    <w:tmpl w:val="127EBB92"/>
    <w:lvl w:ilvl="0" w:tplc="1DBC0C12">
      <w:start w:val="1"/>
      <w:numFmt w:val="bullet"/>
      <w:lvlText w:val=""/>
      <w:lvlJc w:val="left"/>
      <w:pPr>
        <w:ind w:left="720" w:hanging="360"/>
      </w:pPr>
      <w:rPr>
        <w:rFonts w:ascii="Symbol" w:hAnsi="Symbol" w:hint="default"/>
        <w:color w:val="7F7F7F" w:themeColor="text1" w:themeTint="80"/>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5" w15:restartNumberingAfterBreak="0">
    <w:nsid w:val="5EDB52A6"/>
    <w:multiLevelType w:val="hybridMultilevel"/>
    <w:tmpl w:val="1F9AAEB0"/>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hint="default"/>
      </w:rPr>
    </w:lvl>
    <w:lvl w:ilvl="3" w:tplc="04250001">
      <w:start w:val="1"/>
      <w:numFmt w:val="bullet"/>
      <w:lvlText w:val=""/>
      <w:lvlJc w:val="left"/>
      <w:pPr>
        <w:ind w:left="2880" w:hanging="360"/>
      </w:pPr>
      <w:rPr>
        <w:rFonts w:ascii="Symbol" w:hAnsi="Symbol" w:hint="default"/>
      </w:rPr>
    </w:lvl>
    <w:lvl w:ilvl="4" w:tplc="04250003">
      <w:start w:val="1"/>
      <w:numFmt w:val="bullet"/>
      <w:lvlText w:val="o"/>
      <w:lvlJc w:val="left"/>
      <w:pPr>
        <w:ind w:left="3600" w:hanging="360"/>
      </w:pPr>
      <w:rPr>
        <w:rFonts w:ascii="Courier New" w:hAnsi="Courier New" w:cs="Courier New" w:hint="default"/>
      </w:rPr>
    </w:lvl>
    <w:lvl w:ilvl="5" w:tplc="04250005">
      <w:start w:val="1"/>
      <w:numFmt w:val="bullet"/>
      <w:lvlText w:val=""/>
      <w:lvlJc w:val="left"/>
      <w:pPr>
        <w:ind w:left="4320" w:hanging="360"/>
      </w:pPr>
      <w:rPr>
        <w:rFonts w:ascii="Wingdings" w:hAnsi="Wingdings" w:hint="default"/>
      </w:rPr>
    </w:lvl>
    <w:lvl w:ilvl="6" w:tplc="04250001">
      <w:start w:val="1"/>
      <w:numFmt w:val="bullet"/>
      <w:lvlText w:val=""/>
      <w:lvlJc w:val="left"/>
      <w:pPr>
        <w:ind w:left="5040" w:hanging="360"/>
      </w:pPr>
      <w:rPr>
        <w:rFonts w:ascii="Symbol" w:hAnsi="Symbol" w:hint="default"/>
      </w:rPr>
    </w:lvl>
    <w:lvl w:ilvl="7" w:tplc="04250003">
      <w:start w:val="1"/>
      <w:numFmt w:val="bullet"/>
      <w:lvlText w:val="o"/>
      <w:lvlJc w:val="left"/>
      <w:pPr>
        <w:ind w:left="5760" w:hanging="360"/>
      </w:pPr>
      <w:rPr>
        <w:rFonts w:ascii="Courier New" w:hAnsi="Courier New" w:cs="Courier New" w:hint="default"/>
      </w:rPr>
    </w:lvl>
    <w:lvl w:ilvl="8" w:tplc="04250005">
      <w:start w:val="1"/>
      <w:numFmt w:val="bullet"/>
      <w:lvlText w:val=""/>
      <w:lvlJc w:val="left"/>
      <w:pPr>
        <w:ind w:left="6480" w:hanging="360"/>
      </w:pPr>
      <w:rPr>
        <w:rFonts w:ascii="Wingdings" w:hAnsi="Wingdings" w:hint="default"/>
      </w:rPr>
    </w:lvl>
  </w:abstractNum>
  <w:abstractNum w:abstractNumId="16" w15:restartNumberingAfterBreak="0">
    <w:nsid w:val="5F306CCB"/>
    <w:multiLevelType w:val="hybridMultilevel"/>
    <w:tmpl w:val="FB800A04"/>
    <w:lvl w:ilvl="0" w:tplc="1DBC0C12">
      <w:start w:val="1"/>
      <w:numFmt w:val="bullet"/>
      <w:lvlText w:val=""/>
      <w:lvlJc w:val="left"/>
      <w:pPr>
        <w:ind w:left="720" w:hanging="360"/>
      </w:pPr>
      <w:rPr>
        <w:rFonts w:ascii="Symbol" w:hAnsi="Symbol" w:hint="default"/>
        <w:color w:val="7F7F7F" w:themeColor="text1" w:themeTint="80"/>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7" w15:restartNumberingAfterBreak="0">
    <w:nsid w:val="60B6620B"/>
    <w:multiLevelType w:val="hybridMultilevel"/>
    <w:tmpl w:val="1EB8E4D4"/>
    <w:lvl w:ilvl="0" w:tplc="1DBC0C12">
      <w:start w:val="1"/>
      <w:numFmt w:val="bullet"/>
      <w:lvlText w:val=""/>
      <w:lvlJc w:val="left"/>
      <w:pPr>
        <w:ind w:left="720" w:hanging="360"/>
      </w:pPr>
      <w:rPr>
        <w:rFonts w:ascii="Symbol" w:hAnsi="Symbol" w:hint="default"/>
        <w:color w:val="7F7F7F" w:themeColor="text1" w:themeTint="80"/>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8" w15:restartNumberingAfterBreak="0">
    <w:nsid w:val="69815513"/>
    <w:multiLevelType w:val="hybridMultilevel"/>
    <w:tmpl w:val="E30031D8"/>
    <w:lvl w:ilvl="0" w:tplc="1DBC0C12">
      <w:start w:val="1"/>
      <w:numFmt w:val="bullet"/>
      <w:lvlText w:val=""/>
      <w:lvlJc w:val="left"/>
      <w:pPr>
        <w:ind w:left="720" w:hanging="360"/>
      </w:pPr>
      <w:rPr>
        <w:rFonts w:ascii="Symbol" w:hAnsi="Symbol" w:hint="default"/>
        <w:color w:val="7F7F7F" w:themeColor="text1" w:themeTint="80"/>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9" w15:restartNumberingAfterBreak="0">
    <w:nsid w:val="6CCA518F"/>
    <w:multiLevelType w:val="hybridMultilevel"/>
    <w:tmpl w:val="62C47E5A"/>
    <w:lvl w:ilvl="0" w:tplc="1DBC0C12">
      <w:start w:val="1"/>
      <w:numFmt w:val="bullet"/>
      <w:lvlText w:val=""/>
      <w:lvlJc w:val="left"/>
      <w:pPr>
        <w:ind w:left="720" w:hanging="360"/>
      </w:pPr>
      <w:rPr>
        <w:rFonts w:ascii="Symbol" w:hAnsi="Symbol" w:hint="default"/>
        <w:color w:val="7F7F7F" w:themeColor="text1" w:themeTint="80"/>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0" w15:restartNumberingAfterBreak="0">
    <w:nsid w:val="6E9F2975"/>
    <w:multiLevelType w:val="hybridMultilevel"/>
    <w:tmpl w:val="4778211A"/>
    <w:lvl w:ilvl="0" w:tplc="1DBC0C12">
      <w:start w:val="1"/>
      <w:numFmt w:val="bullet"/>
      <w:lvlText w:val=""/>
      <w:lvlJc w:val="left"/>
      <w:pPr>
        <w:ind w:left="720" w:hanging="360"/>
      </w:pPr>
      <w:rPr>
        <w:rFonts w:ascii="Symbol" w:hAnsi="Symbol" w:hint="default"/>
        <w:color w:val="7F7F7F" w:themeColor="text1" w:themeTint="80"/>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1" w15:restartNumberingAfterBreak="0">
    <w:nsid w:val="75BF7BF1"/>
    <w:multiLevelType w:val="hybridMultilevel"/>
    <w:tmpl w:val="44001A0E"/>
    <w:lvl w:ilvl="0" w:tplc="1DBC0C12">
      <w:start w:val="1"/>
      <w:numFmt w:val="bullet"/>
      <w:lvlText w:val=""/>
      <w:lvlJc w:val="left"/>
      <w:pPr>
        <w:ind w:left="720" w:hanging="360"/>
      </w:pPr>
      <w:rPr>
        <w:rFonts w:ascii="Symbol" w:hAnsi="Symbol" w:hint="default"/>
        <w:color w:val="7F7F7F" w:themeColor="text1" w:themeTint="80"/>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2" w15:restartNumberingAfterBreak="0">
    <w:nsid w:val="7F7E5DDC"/>
    <w:multiLevelType w:val="hybridMultilevel"/>
    <w:tmpl w:val="12467ADE"/>
    <w:lvl w:ilvl="0" w:tplc="1DBC0C12">
      <w:start w:val="1"/>
      <w:numFmt w:val="bullet"/>
      <w:lvlText w:val=""/>
      <w:lvlJc w:val="left"/>
      <w:pPr>
        <w:ind w:left="720" w:hanging="360"/>
      </w:pPr>
      <w:rPr>
        <w:rFonts w:ascii="Symbol" w:hAnsi="Symbol" w:hint="default"/>
        <w:color w:val="7F7F7F" w:themeColor="text1" w:themeTint="80"/>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16cid:durableId="1756704580">
    <w:abstractNumId w:val="15"/>
  </w:num>
  <w:num w:numId="2" w16cid:durableId="529495519">
    <w:abstractNumId w:val="7"/>
  </w:num>
  <w:num w:numId="3" w16cid:durableId="598292698">
    <w:abstractNumId w:val="9"/>
  </w:num>
  <w:num w:numId="4" w16cid:durableId="1517962427">
    <w:abstractNumId w:val="0"/>
  </w:num>
  <w:num w:numId="5" w16cid:durableId="63190364">
    <w:abstractNumId w:val="5"/>
  </w:num>
  <w:num w:numId="6" w16cid:durableId="1493446243">
    <w:abstractNumId w:val="13"/>
  </w:num>
  <w:num w:numId="7" w16cid:durableId="1218473923">
    <w:abstractNumId w:val="12"/>
  </w:num>
  <w:num w:numId="8" w16cid:durableId="87391495">
    <w:abstractNumId w:val="8"/>
  </w:num>
  <w:num w:numId="9" w16cid:durableId="11299547">
    <w:abstractNumId w:val="14"/>
  </w:num>
  <w:num w:numId="10" w16cid:durableId="833380456">
    <w:abstractNumId w:val="6"/>
  </w:num>
  <w:num w:numId="11" w16cid:durableId="1416706833">
    <w:abstractNumId w:val="4"/>
  </w:num>
  <w:num w:numId="12" w16cid:durableId="1276206166">
    <w:abstractNumId w:val="17"/>
  </w:num>
  <w:num w:numId="13" w16cid:durableId="768283036">
    <w:abstractNumId w:val="16"/>
  </w:num>
  <w:num w:numId="14" w16cid:durableId="660038521">
    <w:abstractNumId w:val="19"/>
  </w:num>
  <w:num w:numId="15" w16cid:durableId="1184130428">
    <w:abstractNumId w:val="3"/>
  </w:num>
  <w:num w:numId="16" w16cid:durableId="682365473">
    <w:abstractNumId w:val="11"/>
  </w:num>
  <w:num w:numId="17" w16cid:durableId="1463307692">
    <w:abstractNumId w:val="2"/>
  </w:num>
  <w:num w:numId="18" w16cid:durableId="685324978">
    <w:abstractNumId w:val="21"/>
  </w:num>
  <w:num w:numId="19" w16cid:durableId="1260066094">
    <w:abstractNumId w:val="20"/>
  </w:num>
  <w:num w:numId="20" w16cid:durableId="1121345566">
    <w:abstractNumId w:val="10"/>
  </w:num>
  <w:num w:numId="21" w16cid:durableId="1145974791">
    <w:abstractNumId w:val="18"/>
  </w:num>
  <w:num w:numId="22" w16cid:durableId="1466192346">
    <w:abstractNumId w:val="22"/>
  </w:num>
  <w:num w:numId="23" w16cid:durableId="912735478">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Kärt Voor - JUSTDIGI">
    <w15:presenceInfo w15:providerId="AD" w15:userId="S::kart.voor@justdigi.ee::52dc4114-728c-4d71-abb1-7c598a6ea6aa"/>
  </w15:person>
  <w15:person w15:author="Birgit Hermann - JUSTDIGI">
    <w15:presenceInfo w15:providerId="AD" w15:userId="S::birgit.hermann@justdigi.ee::12975080-074a-4b35-97f1-9ed66718a89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trackRevisions/>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0396B"/>
    <w:rsid w:val="000006BA"/>
    <w:rsid w:val="00001310"/>
    <w:rsid w:val="000014BD"/>
    <w:rsid w:val="000027FA"/>
    <w:rsid w:val="000047CB"/>
    <w:rsid w:val="00006169"/>
    <w:rsid w:val="000063B2"/>
    <w:rsid w:val="0000727D"/>
    <w:rsid w:val="00007F51"/>
    <w:rsid w:val="000107D8"/>
    <w:rsid w:val="000112DF"/>
    <w:rsid w:val="0001233B"/>
    <w:rsid w:val="000124A3"/>
    <w:rsid w:val="000154CF"/>
    <w:rsid w:val="000157BE"/>
    <w:rsid w:val="0002096D"/>
    <w:rsid w:val="000219FE"/>
    <w:rsid w:val="0002399A"/>
    <w:rsid w:val="00024150"/>
    <w:rsid w:val="00024BF3"/>
    <w:rsid w:val="00030FC2"/>
    <w:rsid w:val="00031F3E"/>
    <w:rsid w:val="00033E41"/>
    <w:rsid w:val="00034152"/>
    <w:rsid w:val="0003733F"/>
    <w:rsid w:val="00040A00"/>
    <w:rsid w:val="0004210B"/>
    <w:rsid w:val="00042CF1"/>
    <w:rsid w:val="000432E4"/>
    <w:rsid w:val="00043835"/>
    <w:rsid w:val="00044448"/>
    <w:rsid w:val="000444CE"/>
    <w:rsid w:val="00044699"/>
    <w:rsid w:val="00047067"/>
    <w:rsid w:val="00047AAB"/>
    <w:rsid w:val="00047AD7"/>
    <w:rsid w:val="00053190"/>
    <w:rsid w:val="000531AF"/>
    <w:rsid w:val="0005732C"/>
    <w:rsid w:val="00060E13"/>
    <w:rsid w:val="00061D52"/>
    <w:rsid w:val="00064BC7"/>
    <w:rsid w:val="00065A23"/>
    <w:rsid w:val="00065D58"/>
    <w:rsid w:val="00066583"/>
    <w:rsid w:val="00066961"/>
    <w:rsid w:val="000706DB"/>
    <w:rsid w:val="00071CA3"/>
    <w:rsid w:val="00072BF3"/>
    <w:rsid w:val="000746D8"/>
    <w:rsid w:val="00076935"/>
    <w:rsid w:val="000773DC"/>
    <w:rsid w:val="00080CFE"/>
    <w:rsid w:val="00081805"/>
    <w:rsid w:val="0008207C"/>
    <w:rsid w:val="00082099"/>
    <w:rsid w:val="00083E13"/>
    <w:rsid w:val="0008511D"/>
    <w:rsid w:val="00085A0B"/>
    <w:rsid w:val="00086079"/>
    <w:rsid w:val="00086DB0"/>
    <w:rsid w:val="00090732"/>
    <w:rsid w:val="00090DC8"/>
    <w:rsid w:val="0009117B"/>
    <w:rsid w:val="00092FAD"/>
    <w:rsid w:val="000944A2"/>
    <w:rsid w:val="00094889"/>
    <w:rsid w:val="00094EE1"/>
    <w:rsid w:val="00095590"/>
    <w:rsid w:val="000972B4"/>
    <w:rsid w:val="000A0797"/>
    <w:rsid w:val="000A1BC1"/>
    <w:rsid w:val="000A1C76"/>
    <w:rsid w:val="000A2EBC"/>
    <w:rsid w:val="000A3F14"/>
    <w:rsid w:val="000A6ECB"/>
    <w:rsid w:val="000A7B23"/>
    <w:rsid w:val="000A7F23"/>
    <w:rsid w:val="000B24EE"/>
    <w:rsid w:val="000B29A0"/>
    <w:rsid w:val="000B2D05"/>
    <w:rsid w:val="000B46D0"/>
    <w:rsid w:val="000B6263"/>
    <w:rsid w:val="000B6966"/>
    <w:rsid w:val="000C0EC1"/>
    <w:rsid w:val="000C352B"/>
    <w:rsid w:val="000C5538"/>
    <w:rsid w:val="000C5698"/>
    <w:rsid w:val="000D0E8B"/>
    <w:rsid w:val="000D2166"/>
    <w:rsid w:val="000D229E"/>
    <w:rsid w:val="000D2D1B"/>
    <w:rsid w:val="000D47C4"/>
    <w:rsid w:val="000D5A71"/>
    <w:rsid w:val="000D5AD5"/>
    <w:rsid w:val="000D66C2"/>
    <w:rsid w:val="000D774A"/>
    <w:rsid w:val="000E1457"/>
    <w:rsid w:val="000E14FB"/>
    <w:rsid w:val="000E257B"/>
    <w:rsid w:val="000E3116"/>
    <w:rsid w:val="000E64E4"/>
    <w:rsid w:val="000E77AA"/>
    <w:rsid w:val="000F1E33"/>
    <w:rsid w:val="000F67CE"/>
    <w:rsid w:val="00100246"/>
    <w:rsid w:val="001003EF"/>
    <w:rsid w:val="00100C16"/>
    <w:rsid w:val="00101AFF"/>
    <w:rsid w:val="001020B7"/>
    <w:rsid w:val="00102E72"/>
    <w:rsid w:val="001072C5"/>
    <w:rsid w:val="00107D1B"/>
    <w:rsid w:val="00112B35"/>
    <w:rsid w:val="00115509"/>
    <w:rsid w:val="00115AE5"/>
    <w:rsid w:val="00116493"/>
    <w:rsid w:val="00116D94"/>
    <w:rsid w:val="00117EAA"/>
    <w:rsid w:val="00120578"/>
    <w:rsid w:val="001211D6"/>
    <w:rsid w:val="00121E91"/>
    <w:rsid w:val="0012259D"/>
    <w:rsid w:val="0012267B"/>
    <w:rsid w:val="00123EC2"/>
    <w:rsid w:val="00125A20"/>
    <w:rsid w:val="00126BC6"/>
    <w:rsid w:val="00127226"/>
    <w:rsid w:val="0013094C"/>
    <w:rsid w:val="00130ECB"/>
    <w:rsid w:val="001314EF"/>
    <w:rsid w:val="001321D9"/>
    <w:rsid w:val="001322F2"/>
    <w:rsid w:val="001338BF"/>
    <w:rsid w:val="00133CA3"/>
    <w:rsid w:val="00135103"/>
    <w:rsid w:val="00143765"/>
    <w:rsid w:val="00143B02"/>
    <w:rsid w:val="001447E3"/>
    <w:rsid w:val="00147A59"/>
    <w:rsid w:val="00156E25"/>
    <w:rsid w:val="0016027E"/>
    <w:rsid w:val="00160612"/>
    <w:rsid w:val="0016098F"/>
    <w:rsid w:val="00162972"/>
    <w:rsid w:val="00164170"/>
    <w:rsid w:val="00164BAC"/>
    <w:rsid w:val="001656D7"/>
    <w:rsid w:val="00165885"/>
    <w:rsid w:val="00166FC9"/>
    <w:rsid w:val="00170376"/>
    <w:rsid w:val="00170DB4"/>
    <w:rsid w:val="00171C4A"/>
    <w:rsid w:val="00172017"/>
    <w:rsid w:val="00172536"/>
    <w:rsid w:val="00175F0C"/>
    <w:rsid w:val="00176A7C"/>
    <w:rsid w:val="00177135"/>
    <w:rsid w:val="00180FAE"/>
    <w:rsid w:val="00182F65"/>
    <w:rsid w:val="00183208"/>
    <w:rsid w:val="001846F8"/>
    <w:rsid w:val="0018550F"/>
    <w:rsid w:val="001901B1"/>
    <w:rsid w:val="001911AF"/>
    <w:rsid w:val="00192599"/>
    <w:rsid w:val="00193120"/>
    <w:rsid w:val="00195147"/>
    <w:rsid w:val="00195E7E"/>
    <w:rsid w:val="00197F1D"/>
    <w:rsid w:val="001A1095"/>
    <w:rsid w:val="001A1EB1"/>
    <w:rsid w:val="001A2CB9"/>
    <w:rsid w:val="001A2F8C"/>
    <w:rsid w:val="001A6CEB"/>
    <w:rsid w:val="001B0CF2"/>
    <w:rsid w:val="001B0D70"/>
    <w:rsid w:val="001B4A44"/>
    <w:rsid w:val="001B4CD0"/>
    <w:rsid w:val="001B4D30"/>
    <w:rsid w:val="001B650D"/>
    <w:rsid w:val="001C1800"/>
    <w:rsid w:val="001C28E2"/>
    <w:rsid w:val="001C443E"/>
    <w:rsid w:val="001C4783"/>
    <w:rsid w:val="001C778C"/>
    <w:rsid w:val="001D066E"/>
    <w:rsid w:val="001D2B8C"/>
    <w:rsid w:val="001D503B"/>
    <w:rsid w:val="001D5448"/>
    <w:rsid w:val="001D637A"/>
    <w:rsid w:val="001D6AB3"/>
    <w:rsid w:val="001E0270"/>
    <w:rsid w:val="001E084B"/>
    <w:rsid w:val="001E0BF9"/>
    <w:rsid w:val="001E0FE9"/>
    <w:rsid w:val="001E0FF1"/>
    <w:rsid w:val="001E1F62"/>
    <w:rsid w:val="001E35F4"/>
    <w:rsid w:val="001E5247"/>
    <w:rsid w:val="001E652F"/>
    <w:rsid w:val="001E6F9F"/>
    <w:rsid w:val="001E7561"/>
    <w:rsid w:val="001E7AF3"/>
    <w:rsid w:val="001F2A6C"/>
    <w:rsid w:val="001F3607"/>
    <w:rsid w:val="00201DA3"/>
    <w:rsid w:val="00202E96"/>
    <w:rsid w:val="00203223"/>
    <w:rsid w:val="00206911"/>
    <w:rsid w:val="00206F32"/>
    <w:rsid w:val="00207496"/>
    <w:rsid w:val="0021103A"/>
    <w:rsid w:val="00211EF4"/>
    <w:rsid w:val="00213054"/>
    <w:rsid w:val="002131CF"/>
    <w:rsid w:val="002143FD"/>
    <w:rsid w:val="00214CE1"/>
    <w:rsid w:val="00215704"/>
    <w:rsid w:val="002178CF"/>
    <w:rsid w:val="00223E79"/>
    <w:rsid w:val="00226A6A"/>
    <w:rsid w:val="00226B75"/>
    <w:rsid w:val="0022FBC9"/>
    <w:rsid w:val="0023045F"/>
    <w:rsid w:val="002304B9"/>
    <w:rsid w:val="00234751"/>
    <w:rsid w:val="00234D93"/>
    <w:rsid w:val="00237775"/>
    <w:rsid w:val="00240397"/>
    <w:rsid w:val="00240944"/>
    <w:rsid w:val="00242C62"/>
    <w:rsid w:val="0024317E"/>
    <w:rsid w:val="00243572"/>
    <w:rsid w:val="0024375A"/>
    <w:rsid w:val="00245070"/>
    <w:rsid w:val="00245F42"/>
    <w:rsid w:val="0024785B"/>
    <w:rsid w:val="00251753"/>
    <w:rsid w:val="002525A0"/>
    <w:rsid w:val="002532F9"/>
    <w:rsid w:val="002533B5"/>
    <w:rsid w:val="00253552"/>
    <w:rsid w:val="00253722"/>
    <w:rsid w:val="0025389F"/>
    <w:rsid w:val="00255354"/>
    <w:rsid w:val="002556E1"/>
    <w:rsid w:val="002556E7"/>
    <w:rsid w:val="0025698A"/>
    <w:rsid w:val="00256A46"/>
    <w:rsid w:val="00256F72"/>
    <w:rsid w:val="002574C3"/>
    <w:rsid w:val="00257E44"/>
    <w:rsid w:val="00260242"/>
    <w:rsid w:val="00263648"/>
    <w:rsid w:val="00264370"/>
    <w:rsid w:val="00265347"/>
    <w:rsid w:val="00265721"/>
    <w:rsid w:val="002702E7"/>
    <w:rsid w:val="00270CC6"/>
    <w:rsid w:val="00274191"/>
    <w:rsid w:val="00275E37"/>
    <w:rsid w:val="00277624"/>
    <w:rsid w:val="002822BC"/>
    <w:rsid w:val="0028313C"/>
    <w:rsid w:val="0028413C"/>
    <w:rsid w:val="00286E42"/>
    <w:rsid w:val="0028791A"/>
    <w:rsid w:val="00290195"/>
    <w:rsid w:val="00292026"/>
    <w:rsid w:val="002928C6"/>
    <w:rsid w:val="00292E90"/>
    <w:rsid w:val="00293A9A"/>
    <w:rsid w:val="00294489"/>
    <w:rsid w:val="0029466B"/>
    <w:rsid w:val="00297A14"/>
    <w:rsid w:val="002A0EAA"/>
    <w:rsid w:val="002A1CFE"/>
    <w:rsid w:val="002A3E5C"/>
    <w:rsid w:val="002A4C8E"/>
    <w:rsid w:val="002A4E5C"/>
    <w:rsid w:val="002A532A"/>
    <w:rsid w:val="002A5409"/>
    <w:rsid w:val="002A6D4A"/>
    <w:rsid w:val="002A6FC4"/>
    <w:rsid w:val="002A6FEC"/>
    <w:rsid w:val="002B09CB"/>
    <w:rsid w:val="002B0FCA"/>
    <w:rsid w:val="002B1AE2"/>
    <w:rsid w:val="002B1EF2"/>
    <w:rsid w:val="002B312E"/>
    <w:rsid w:val="002B516E"/>
    <w:rsid w:val="002B664D"/>
    <w:rsid w:val="002C0451"/>
    <w:rsid w:val="002C1AFD"/>
    <w:rsid w:val="002C1DF9"/>
    <w:rsid w:val="002C2C1C"/>
    <w:rsid w:val="002C3050"/>
    <w:rsid w:val="002C35BB"/>
    <w:rsid w:val="002C38B4"/>
    <w:rsid w:val="002C5741"/>
    <w:rsid w:val="002C7703"/>
    <w:rsid w:val="002C78BC"/>
    <w:rsid w:val="002D0E77"/>
    <w:rsid w:val="002D104E"/>
    <w:rsid w:val="002D1440"/>
    <w:rsid w:val="002D413F"/>
    <w:rsid w:val="002D6FCE"/>
    <w:rsid w:val="002D708E"/>
    <w:rsid w:val="002E1B1A"/>
    <w:rsid w:val="002E1F74"/>
    <w:rsid w:val="002E419B"/>
    <w:rsid w:val="002E4B96"/>
    <w:rsid w:val="002E4E61"/>
    <w:rsid w:val="002E5BCC"/>
    <w:rsid w:val="002E7C18"/>
    <w:rsid w:val="002F1677"/>
    <w:rsid w:val="002F66D7"/>
    <w:rsid w:val="002F7CA5"/>
    <w:rsid w:val="0030118C"/>
    <w:rsid w:val="00304731"/>
    <w:rsid w:val="003052ED"/>
    <w:rsid w:val="003065FD"/>
    <w:rsid w:val="003108C4"/>
    <w:rsid w:val="00312283"/>
    <w:rsid w:val="00312E2D"/>
    <w:rsid w:val="00313511"/>
    <w:rsid w:val="0031602A"/>
    <w:rsid w:val="003219BE"/>
    <w:rsid w:val="003220BD"/>
    <w:rsid w:val="00323927"/>
    <w:rsid w:val="00323F4B"/>
    <w:rsid w:val="003244FA"/>
    <w:rsid w:val="00324C32"/>
    <w:rsid w:val="003257CF"/>
    <w:rsid w:val="003258E8"/>
    <w:rsid w:val="00326AF5"/>
    <w:rsid w:val="00327276"/>
    <w:rsid w:val="00333272"/>
    <w:rsid w:val="00333522"/>
    <w:rsid w:val="00333A2E"/>
    <w:rsid w:val="00334751"/>
    <w:rsid w:val="003350CC"/>
    <w:rsid w:val="00336013"/>
    <w:rsid w:val="00340F11"/>
    <w:rsid w:val="0034333C"/>
    <w:rsid w:val="00343B3B"/>
    <w:rsid w:val="003478DB"/>
    <w:rsid w:val="00350006"/>
    <w:rsid w:val="0035220E"/>
    <w:rsid w:val="00352CF2"/>
    <w:rsid w:val="003545A0"/>
    <w:rsid w:val="00354E3B"/>
    <w:rsid w:val="00355C0A"/>
    <w:rsid w:val="003566E3"/>
    <w:rsid w:val="00360285"/>
    <w:rsid w:val="0036286C"/>
    <w:rsid w:val="00363704"/>
    <w:rsid w:val="00363E92"/>
    <w:rsid w:val="003663E2"/>
    <w:rsid w:val="00367B63"/>
    <w:rsid w:val="0037155B"/>
    <w:rsid w:val="00372086"/>
    <w:rsid w:val="0037356D"/>
    <w:rsid w:val="003749AE"/>
    <w:rsid w:val="003755CF"/>
    <w:rsid w:val="0037588D"/>
    <w:rsid w:val="00375F36"/>
    <w:rsid w:val="00377232"/>
    <w:rsid w:val="003817F4"/>
    <w:rsid w:val="00383622"/>
    <w:rsid w:val="003844FB"/>
    <w:rsid w:val="00387762"/>
    <w:rsid w:val="003916BA"/>
    <w:rsid w:val="00391AA4"/>
    <w:rsid w:val="003933B6"/>
    <w:rsid w:val="00394828"/>
    <w:rsid w:val="0039482F"/>
    <w:rsid w:val="00395E6A"/>
    <w:rsid w:val="00396F94"/>
    <w:rsid w:val="0039701E"/>
    <w:rsid w:val="003A1556"/>
    <w:rsid w:val="003A15DA"/>
    <w:rsid w:val="003A1DAC"/>
    <w:rsid w:val="003A23AD"/>
    <w:rsid w:val="003A2C69"/>
    <w:rsid w:val="003A64BB"/>
    <w:rsid w:val="003A6983"/>
    <w:rsid w:val="003A7059"/>
    <w:rsid w:val="003A78DD"/>
    <w:rsid w:val="003B0943"/>
    <w:rsid w:val="003B156C"/>
    <w:rsid w:val="003B20C9"/>
    <w:rsid w:val="003B2135"/>
    <w:rsid w:val="003B27AB"/>
    <w:rsid w:val="003B5963"/>
    <w:rsid w:val="003B67D0"/>
    <w:rsid w:val="003B70C7"/>
    <w:rsid w:val="003C39DE"/>
    <w:rsid w:val="003C5A13"/>
    <w:rsid w:val="003C673F"/>
    <w:rsid w:val="003C6A15"/>
    <w:rsid w:val="003C770C"/>
    <w:rsid w:val="003C77FE"/>
    <w:rsid w:val="003D1EC8"/>
    <w:rsid w:val="003D21BA"/>
    <w:rsid w:val="003D2EEF"/>
    <w:rsid w:val="003D3804"/>
    <w:rsid w:val="003D586C"/>
    <w:rsid w:val="003D73DD"/>
    <w:rsid w:val="003D7B52"/>
    <w:rsid w:val="003E0179"/>
    <w:rsid w:val="003E24EA"/>
    <w:rsid w:val="003E36F4"/>
    <w:rsid w:val="003E4A22"/>
    <w:rsid w:val="003E5E3C"/>
    <w:rsid w:val="003E6451"/>
    <w:rsid w:val="003E66F9"/>
    <w:rsid w:val="003E732C"/>
    <w:rsid w:val="003E7E24"/>
    <w:rsid w:val="003F17C4"/>
    <w:rsid w:val="003F2206"/>
    <w:rsid w:val="003F2502"/>
    <w:rsid w:val="003F2750"/>
    <w:rsid w:val="003F27E0"/>
    <w:rsid w:val="003F2D2C"/>
    <w:rsid w:val="003F5A18"/>
    <w:rsid w:val="003F6451"/>
    <w:rsid w:val="003F6D1A"/>
    <w:rsid w:val="00400DB6"/>
    <w:rsid w:val="00403192"/>
    <w:rsid w:val="00403523"/>
    <w:rsid w:val="00406A46"/>
    <w:rsid w:val="0040703D"/>
    <w:rsid w:val="00410078"/>
    <w:rsid w:val="00421027"/>
    <w:rsid w:val="00421CB6"/>
    <w:rsid w:val="00422FD0"/>
    <w:rsid w:val="004234E8"/>
    <w:rsid w:val="00425A66"/>
    <w:rsid w:val="004271DD"/>
    <w:rsid w:val="00430643"/>
    <w:rsid w:val="004309C0"/>
    <w:rsid w:val="004319F7"/>
    <w:rsid w:val="00431BF3"/>
    <w:rsid w:val="00432064"/>
    <w:rsid w:val="00432D3D"/>
    <w:rsid w:val="004403AE"/>
    <w:rsid w:val="00440440"/>
    <w:rsid w:val="00441E91"/>
    <w:rsid w:val="00442292"/>
    <w:rsid w:val="004440D2"/>
    <w:rsid w:val="0044506F"/>
    <w:rsid w:val="00445C24"/>
    <w:rsid w:val="004470C3"/>
    <w:rsid w:val="004508EC"/>
    <w:rsid w:val="00454E99"/>
    <w:rsid w:val="00455067"/>
    <w:rsid w:val="00456A38"/>
    <w:rsid w:val="00456D4B"/>
    <w:rsid w:val="00460979"/>
    <w:rsid w:val="0046142E"/>
    <w:rsid w:val="004626E2"/>
    <w:rsid w:val="004627D1"/>
    <w:rsid w:val="00463AAC"/>
    <w:rsid w:val="00463D21"/>
    <w:rsid w:val="00465D3E"/>
    <w:rsid w:val="004670DA"/>
    <w:rsid w:val="00467E5B"/>
    <w:rsid w:val="00470055"/>
    <w:rsid w:val="0047080A"/>
    <w:rsid w:val="00470B2B"/>
    <w:rsid w:val="00471FEB"/>
    <w:rsid w:val="004724A0"/>
    <w:rsid w:val="004752FA"/>
    <w:rsid w:val="00476B6D"/>
    <w:rsid w:val="0047707A"/>
    <w:rsid w:val="00477389"/>
    <w:rsid w:val="00480002"/>
    <w:rsid w:val="0048129B"/>
    <w:rsid w:val="0048195E"/>
    <w:rsid w:val="00481E3F"/>
    <w:rsid w:val="00482688"/>
    <w:rsid w:val="00486932"/>
    <w:rsid w:val="00486B9E"/>
    <w:rsid w:val="0048745B"/>
    <w:rsid w:val="00487B3F"/>
    <w:rsid w:val="00487F42"/>
    <w:rsid w:val="00492B4B"/>
    <w:rsid w:val="00494925"/>
    <w:rsid w:val="00494E01"/>
    <w:rsid w:val="00494EC2"/>
    <w:rsid w:val="00496929"/>
    <w:rsid w:val="00496CCE"/>
    <w:rsid w:val="004970AB"/>
    <w:rsid w:val="004A00B9"/>
    <w:rsid w:val="004A21CE"/>
    <w:rsid w:val="004A4937"/>
    <w:rsid w:val="004A603A"/>
    <w:rsid w:val="004B0228"/>
    <w:rsid w:val="004B05B0"/>
    <w:rsid w:val="004B190D"/>
    <w:rsid w:val="004B5AD5"/>
    <w:rsid w:val="004B6454"/>
    <w:rsid w:val="004B6B7A"/>
    <w:rsid w:val="004B6ED8"/>
    <w:rsid w:val="004B7ADD"/>
    <w:rsid w:val="004C0832"/>
    <w:rsid w:val="004C0B7B"/>
    <w:rsid w:val="004C14BF"/>
    <w:rsid w:val="004C3CAE"/>
    <w:rsid w:val="004C51D6"/>
    <w:rsid w:val="004C6A3C"/>
    <w:rsid w:val="004C7776"/>
    <w:rsid w:val="004D2D5D"/>
    <w:rsid w:val="004D2F4A"/>
    <w:rsid w:val="004D3B47"/>
    <w:rsid w:val="004D43D9"/>
    <w:rsid w:val="004D46CF"/>
    <w:rsid w:val="004D4908"/>
    <w:rsid w:val="004D4BA7"/>
    <w:rsid w:val="004D4DEB"/>
    <w:rsid w:val="004D6F7D"/>
    <w:rsid w:val="004D7F87"/>
    <w:rsid w:val="004E00F1"/>
    <w:rsid w:val="004E36E4"/>
    <w:rsid w:val="004E3CA5"/>
    <w:rsid w:val="004E4827"/>
    <w:rsid w:val="004E4AC0"/>
    <w:rsid w:val="004E521C"/>
    <w:rsid w:val="004E6D1A"/>
    <w:rsid w:val="004E71CA"/>
    <w:rsid w:val="004E743B"/>
    <w:rsid w:val="004F0211"/>
    <w:rsid w:val="004F0A5C"/>
    <w:rsid w:val="004F2223"/>
    <w:rsid w:val="004F3104"/>
    <w:rsid w:val="004F4075"/>
    <w:rsid w:val="004F566E"/>
    <w:rsid w:val="004F6903"/>
    <w:rsid w:val="00500B28"/>
    <w:rsid w:val="005014AF"/>
    <w:rsid w:val="005021A7"/>
    <w:rsid w:val="00502ED7"/>
    <w:rsid w:val="00502EE0"/>
    <w:rsid w:val="00503C1E"/>
    <w:rsid w:val="005050FF"/>
    <w:rsid w:val="0050532F"/>
    <w:rsid w:val="00505907"/>
    <w:rsid w:val="0050675E"/>
    <w:rsid w:val="00510A99"/>
    <w:rsid w:val="00511902"/>
    <w:rsid w:val="00512149"/>
    <w:rsid w:val="0051455B"/>
    <w:rsid w:val="00514B13"/>
    <w:rsid w:val="00515EBE"/>
    <w:rsid w:val="005171A8"/>
    <w:rsid w:val="00521070"/>
    <w:rsid w:val="005211E9"/>
    <w:rsid w:val="00524010"/>
    <w:rsid w:val="0052454A"/>
    <w:rsid w:val="00524D27"/>
    <w:rsid w:val="00526ABC"/>
    <w:rsid w:val="00526F16"/>
    <w:rsid w:val="00527397"/>
    <w:rsid w:val="005302BB"/>
    <w:rsid w:val="00531942"/>
    <w:rsid w:val="00532614"/>
    <w:rsid w:val="00532962"/>
    <w:rsid w:val="005352C0"/>
    <w:rsid w:val="005361D1"/>
    <w:rsid w:val="0053640E"/>
    <w:rsid w:val="0053679D"/>
    <w:rsid w:val="005376E1"/>
    <w:rsid w:val="0054435B"/>
    <w:rsid w:val="00544D6E"/>
    <w:rsid w:val="00545303"/>
    <w:rsid w:val="00546DD8"/>
    <w:rsid w:val="005548C0"/>
    <w:rsid w:val="005559B5"/>
    <w:rsid w:val="00556EA1"/>
    <w:rsid w:val="0055767B"/>
    <w:rsid w:val="00561D7B"/>
    <w:rsid w:val="005625CD"/>
    <w:rsid w:val="005645FD"/>
    <w:rsid w:val="00564D1E"/>
    <w:rsid w:val="005654C6"/>
    <w:rsid w:val="005657A2"/>
    <w:rsid w:val="00566A29"/>
    <w:rsid w:val="005672AB"/>
    <w:rsid w:val="00570B37"/>
    <w:rsid w:val="00571A30"/>
    <w:rsid w:val="00571F18"/>
    <w:rsid w:val="005731AE"/>
    <w:rsid w:val="005742EC"/>
    <w:rsid w:val="0057465F"/>
    <w:rsid w:val="00575968"/>
    <w:rsid w:val="00575C4E"/>
    <w:rsid w:val="00580C5C"/>
    <w:rsid w:val="0058201B"/>
    <w:rsid w:val="0058219A"/>
    <w:rsid w:val="00582248"/>
    <w:rsid w:val="005825B5"/>
    <w:rsid w:val="00583520"/>
    <w:rsid w:val="00584504"/>
    <w:rsid w:val="0058634B"/>
    <w:rsid w:val="00586517"/>
    <w:rsid w:val="00587F77"/>
    <w:rsid w:val="00590ECD"/>
    <w:rsid w:val="005916BD"/>
    <w:rsid w:val="005931EB"/>
    <w:rsid w:val="005950A8"/>
    <w:rsid w:val="0059602F"/>
    <w:rsid w:val="00597CC5"/>
    <w:rsid w:val="005A049B"/>
    <w:rsid w:val="005A0758"/>
    <w:rsid w:val="005A0A09"/>
    <w:rsid w:val="005A0A89"/>
    <w:rsid w:val="005A0FBD"/>
    <w:rsid w:val="005A1716"/>
    <w:rsid w:val="005A2D7B"/>
    <w:rsid w:val="005A482A"/>
    <w:rsid w:val="005A6D2A"/>
    <w:rsid w:val="005A6D5A"/>
    <w:rsid w:val="005A73FF"/>
    <w:rsid w:val="005B0126"/>
    <w:rsid w:val="005B16E0"/>
    <w:rsid w:val="005B39CF"/>
    <w:rsid w:val="005B3A84"/>
    <w:rsid w:val="005B4198"/>
    <w:rsid w:val="005B4B94"/>
    <w:rsid w:val="005C0C12"/>
    <w:rsid w:val="005C3754"/>
    <w:rsid w:val="005C5400"/>
    <w:rsid w:val="005C5699"/>
    <w:rsid w:val="005C62B7"/>
    <w:rsid w:val="005C69DD"/>
    <w:rsid w:val="005C71D3"/>
    <w:rsid w:val="005C79EC"/>
    <w:rsid w:val="005C7BD0"/>
    <w:rsid w:val="005D09B8"/>
    <w:rsid w:val="005D0CE1"/>
    <w:rsid w:val="005D156C"/>
    <w:rsid w:val="005D3447"/>
    <w:rsid w:val="005D4B2A"/>
    <w:rsid w:val="005D51C4"/>
    <w:rsid w:val="005D545E"/>
    <w:rsid w:val="005D6347"/>
    <w:rsid w:val="005D783C"/>
    <w:rsid w:val="005E01BE"/>
    <w:rsid w:val="005E2F95"/>
    <w:rsid w:val="005E3ADC"/>
    <w:rsid w:val="005E3EDB"/>
    <w:rsid w:val="005E3F12"/>
    <w:rsid w:val="005F0658"/>
    <w:rsid w:val="005F158D"/>
    <w:rsid w:val="005F2A73"/>
    <w:rsid w:val="005F3454"/>
    <w:rsid w:val="005F3480"/>
    <w:rsid w:val="005F3A7E"/>
    <w:rsid w:val="005F4637"/>
    <w:rsid w:val="005F4BB5"/>
    <w:rsid w:val="005F76B6"/>
    <w:rsid w:val="005F7D6E"/>
    <w:rsid w:val="005F7F64"/>
    <w:rsid w:val="006006A5"/>
    <w:rsid w:val="00602621"/>
    <w:rsid w:val="006029F7"/>
    <w:rsid w:val="00602CCA"/>
    <w:rsid w:val="00603099"/>
    <w:rsid w:val="0060396B"/>
    <w:rsid w:val="00606801"/>
    <w:rsid w:val="00610EAF"/>
    <w:rsid w:val="00612121"/>
    <w:rsid w:val="0061247A"/>
    <w:rsid w:val="0061250E"/>
    <w:rsid w:val="00614F41"/>
    <w:rsid w:val="006167D7"/>
    <w:rsid w:val="00620727"/>
    <w:rsid w:val="006213C8"/>
    <w:rsid w:val="0062289E"/>
    <w:rsid w:val="00622C5C"/>
    <w:rsid w:val="00623039"/>
    <w:rsid w:val="0062352F"/>
    <w:rsid w:val="00623B53"/>
    <w:rsid w:val="00625299"/>
    <w:rsid w:val="00625771"/>
    <w:rsid w:val="0062590A"/>
    <w:rsid w:val="00626B6A"/>
    <w:rsid w:val="00630320"/>
    <w:rsid w:val="00630C85"/>
    <w:rsid w:val="00632400"/>
    <w:rsid w:val="00636ABB"/>
    <w:rsid w:val="00636DCE"/>
    <w:rsid w:val="006421CC"/>
    <w:rsid w:val="00642AFE"/>
    <w:rsid w:val="00643AFE"/>
    <w:rsid w:val="00644627"/>
    <w:rsid w:val="00645502"/>
    <w:rsid w:val="006469BF"/>
    <w:rsid w:val="00646C85"/>
    <w:rsid w:val="00647D96"/>
    <w:rsid w:val="006540B0"/>
    <w:rsid w:val="006561B3"/>
    <w:rsid w:val="006565E1"/>
    <w:rsid w:val="00657893"/>
    <w:rsid w:val="006603BF"/>
    <w:rsid w:val="00660519"/>
    <w:rsid w:val="0066064B"/>
    <w:rsid w:val="00661113"/>
    <w:rsid w:val="00661D27"/>
    <w:rsid w:val="00662B15"/>
    <w:rsid w:val="00663829"/>
    <w:rsid w:val="00664E4B"/>
    <w:rsid w:val="0066535B"/>
    <w:rsid w:val="00665FD9"/>
    <w:rsid w:val="0066734A"/>
    <w:rsid w:val="0067404A"/>
    <w:rsid w:val="006741BB"/>
    <w:rsid w:val="0067588F"/>
    <w:rsid w:val="00675C41"/>
    <w:rsid w:val="00676E94"/>
    <w:rsid w:val="00680749"/>
    <w:rsid w:val="006812AA"/>
    <w:rsid w:val="00686A1E"/>
    <w:rsid w:val="00686AC7"/>
    <w:rsid w:val="0069195E"/>
    <w:rsid w:val="00693A4C"/>
    <w:rsid w:val="00693B52"/>
    <w:rsid w:val="00694E37"/>
    <w:rsid w:val="006964E6"/>
    <w:rsid w:val="0069668B"/>
    <w:rsid w:val="006A0690"/>
    <w:rsid w:val="006A0F55"/>
    <w:rsid w:val="006A1E68"/>
    <w:rsid w:val="006A47C6"/>
    <w:rsid w:val="006A47CD"/>
    <w:rsid w:val="006A5005"/>
    <w:rsid w:val="006B2F95"/>
    <w:rsid w:val="006B33B7"/>
    <w:rsid w:val="006B384A"/>
    <w:rsid w:val="006B3B14"/>
    <w:rsid w:val="006B3BFB"/>
    <w:rsid w:val="006B64A7"/>
    <w:rsid w:val="006B727F"/>
    <w:rsid w:val="006C05E0"/>
    <w:rsid w:val="006C157C"/>
    <w:rsid w:val="006C3F75"/>
    <w:rsid w:val="006C4048"/>
    <w:rsid w:val="006C571E"/>
    <w:rsid w:val="006C5F7C"/>
    <w:rsid w:val="006C6C2A"/>
    <w:rsid w:val="006C7A24"/>
    <w:rsid w:val="006D0C02"/>
    <w:rsid w:val="006D2928"/>
    <w:rsid w:val="006D2E9E"/>
    <w:rsid w:val="006D3CFE"/>
    <w:rsid w:val="006D4583"/>
    <w:rsid w:val="006D479A"/>
    <w:rsid w:val="006D4B3A"/>
    <w:rsid w:val="006D533E"/>
    <w:rsid w:val="006D6136"/>
    <w:rsid w:val="006D7BF7"/>
    <w:rsid w:val="006E016F"/>
    <w:rsid w:val="006E04C7"/>
    <w:rsid w:val="006E0DEC"/>
    <w:rsid w:val="006E2B50"/>
    <w:rsid w:val="006E3726"/>
    <w:rsid w:val="006E459C"/>
    <w:rsid w:val="006E5156"/>
    <w:rsid w:val="006E55E1"/>
    <w:rsid w:val="006F047A"/>
    <w:rsid w:val="006F0A5F"/>
    <w:rsid w:val="006F0C7D"/>
    <w:rsid w:val="006F0D7E"/>
    <w:rsid w:val="006F1026"/>
    <w:rsid w:val="006F109D"/>
    <w:rsid w:val="006F1435"/>
    <w:rsid w:val="006F175A"/>
    <w:rsid w:val="006F27AA"/>
    <w:rsid w:val="006F35D8"/>
    <w:rsid w:val="006F5782"/>
    <w:rsid w:val="006F68C4"/>
    <w:rsid w:val="006F6D36"/>
    <w:rsid w:val="006F6E5D"/>
    <w:rsid w:val="006F7286"/>
    <w:rsid w:val="007022A1"/>
    <w:rsid w:val="0070421A"/>
    <w:rsid w:val="0070436B"/>
    <w:rsid w:val="00705BF8"/>
    <w:rsid w:val="00706572"/>
    <w:rsid w:val="0070793A"/>
    <w:rsid w:val="00707E08"/>
    <w:rsid w:val="0071212D"/>
    <w:rsid w:val="007128DB"/>
    <w:rsid w:val="00714435"/>
    <w:rsid w:val="00714BF8"/>
    <w:rsid w:val="00714CE0"/>
    <w:rsid w:val="007151D3"/>
    <w:rsid w:val="007171C0"/>
    <w:rsid w:val="00717E06"/>
    <w:rsid w:val="00720E55"/>
    <w:rsid w:val="00721332"/>
    <w:rsid w:val="00721820"/>
    <w:rsid w:val="007254AB"/>
    <w:rsid w:val="00726065"/>
    <w:rsid w:val="0072647D"/>
    <w:rsid w:val="00730B51"/>
    <w:rsid w:val="007312CA"/>
    <w:rsid w:val="007328FB"/>
    <w:rsid w:val="00734315"/>
    <w:rsid w:val="007356B4"/>
    <w:rsid w:val="00735881"/>
    <w:rsid w:val="00736F5E"/>
    <w:rsid w:val="007378DB"/>
    <w:rsid w:val="00737FAE"/>
    <w:rsid w:val="007414D9"/>
    <w:rsid w:val="00742C4C"/>
    <w:rsid w:val="0074352C"/>
    <w:rsid w:val="007437DE"/>
    <w:rsid w:val="0074448B"/>
    <w:rsid w:val="00747373"/>
    <w:rsid w:val="007476C0"/>
    <w:rsid w:val="00750006"/>
    <w:rsid w:val="0075026D"/>
    <w:rsid w:val="00750AA8"/>
    <w:rsid w:val="00752563"/>
    <w:rsid w:val="00756188"/>
    <w:rsid w:val="00756A10"/>
    <w:rsid w:val="0076193A"/>
    <w:rsid w:val="007619D7"/>
    <w:rsid w:val="007623E6"/>
    <w:rsid w:val="00762813"/>
    <w:rsid w:val="00762D2D"/>
    <w:rsid w:val="00762F78"/>
    <w:rsid w:val="00763393"/>
    <w:rsid w:val="0076360C"/>
    <w:rsid w:val="00763C81"/>
    <w:rsid w:val="00764BCB"/>
    <w:rsid w:val="007657D6"/>
    <w:rsid w:val="0076601B"/>
    <w:rsid w:val="007665EF"/>
    <w:rsid w:val="00770EB0"/>
    <w:rsid w:val="0077469B"/>
    <w:rsid w:val="007749A9"/>
    <w:rsid w:val="00776666"/>
    <w:rsid w:val="00776880"/>
    <w:rsid w:val="00776ED9"/>
    <w:rsid w:val="007816F8"/>
    <w:rsid w:val="007819B0"/>
    <w:rsid w:val="0078290E"/>
    <w:rsid w:val="007869D7"/>
    <w:rsid w:val="00786DB5"/>
    <w:rsid w:val="00790775"/>
    <w:rsid w:val="007908DC"/>
    <w:rsid w:val="0079120B"/>
    <w:rsid w:val="007917C9"/>
    <w:rsid w:val="00792167"/>
    <w:rsid w:val="00792979"/>
    <w:rsid w:val="007946D8"/>
    <w:rsid w:val="00794854"/>
    <w:rsid w:val="00794963"/>
    <w:rsid w:val="00795757"/>
    <w:rsid w:val="00796893"/>
    <w:rsid w:val="007A11A8"/>
    <w:rsid w:val="007A11C8"/>
    <w:rsid w:val="007A14A2"/>
    <w:rsid w:val="007A2FF2"/>
    <w:rsid w:val="007A317B"/>
    <w:rsid w:val="007A3713"/>
    <w:rsid w:val="007A45F9"/>
    <w:rsid w:val="007A480A"/>
    <w:rsid w:val="007A4C76"/>
    <w:rsid w:val="007A5ECB"/>
    <w:rsid w:val="007A6632"/>
    <w:rsid w:val="007A7235"/>
    <w:rsid w:val="007A77A9"/>
    <w:rsid w:val="007A7CD7"/>
    <w:rsid w:val="007A7D47"/>
    <w:rsid w:val="007B18A9"/>
    <w:rsid w:val="007B29B5"/>
    <w:rsid w:val="007B4703"/>
    <w:rsid w:val="007B54F9"/>
    <w:rsid w:val="007B6D03"/>
    <w:rsid w:val="007C1CF0"/>
    <w:rsid w:val="007C265F"/>
    <w:rsid w:val="007C2E72"/>
    <w:rsid w:val="007C32C7"/>
    <w:rsid w:val="007C344D"/>
    <w:rsid w:val="007C4296"/>
    <w:rsid w:val="007C4489"/>
    <w:rsid w:val="007C4670"/>
    <w:rsid w:val="007C5190"/>
    <w:rsid w:val="007D127B"/>
    <w:rsid w:val="007D15B3"/>
    <w:rsid w:val="007D58F8"/>
    <w:rsid w:val="007D6AD3"/>
    <w:rsid w:val="007E048B"/>
    <w:rsid w:val="007E165D"/>
    <w:rsid w:val="007E53F2"/>
    <w:rsid w:val="007E6AB5"/>
    <w:rsid w:val="007E6B58"/>
    <w:rsid w:val="007E76A7"/>
    <w:rsid w:val="007F0901"/>
    <w:rsid w:val="007F1B09"/>
    <w:rsid w:val="007F1B55"/>
    <w:rsid w:val="007F3870"/>
    <w:rsid w:val="007F6045"/>
    <w:rsid w:val="00800431"/>
    <w:rsid w:val="00802320"/>
    <w:rsid w:val="00802377"/>
    <w:rsid w:val="0080278D"/>
    <w:rsid w:val="00803D30"/>
    <w:rsid w:val="008048F0"/>
    <w:rsid w:val="00804E03"/>
    <w:rsid w:val="00805868"/>
    <w:rsid w:val="00810949"/>
    <w:rsid w:val="00811288"/>
    <w:rsid w:val="008139D0"/>
    <w:rsid w:val="00813F4D"/>
    <w:rsid w:val="00814231"/>
    <w:rsid w:val="0081502D"/>
    <w:rsid w:val="00816C1E"/>
    <w:rsid w:val="00817B3F"/>
    <w:rsid w:val="0082023A"/>
    <w:rsid w:val="00822798"/>
    <w:rsid w:val="00823D48"/>
    <w:rsid w:val="0082476D"/>
    <w:rsid w:val="00824F9D"/>
    <w:rsid w:val="0082591C"/>
    <w:rsid w:val="00827190"/>
    <w:rsid w:val="00831315"/>
    <w:rsid w:val="008329E3"/>
    <w:rsid w:val="00834332"/>
    <w:rsid w:val="00836027"/>
    <w:rsid w:val="00836521"/>
    <w:rsid w:val="00836581"/>
    <w:rsid w:val="00837DF7"/>
    <w:rsid w:val="008420F7"/>
    <w:rsid w:val="008423E1"/>
    <w:rsid w:val="00844BC4"/>
    <w:rsid w:val="00845495"/>
    <w:rsid w:val="00846BD7"/>
    <w:rsid w:val="00847899"/>
    <w:rsid w:val="00847B82"/>
    <w:rsid w:val="008514D2"/>
    <w:rsid w:val="00852D0E"/>
    <w:rsid w:val="0085414E"/>
    <w:rsid w:val="008543E9"/>
    <w:rsid w:val="00857BD3"/>
    <w:rsid w:val="00860CF2"/>
    <w:rsid w:val="00860D7A"/>
    <w:rsid w:val="00862D53"/>
    <w:rsid w:val="00863493"/>
    <w:rsid w:val="00864049"/>
    <w:rsid w:val="008655E1"/>
    <w:rsid w:val="0086585D"/>
    <w:rsid w:val="008700F4"/>
    <w:rsid w:val="0087048B"/>
    <w:rsid w:val="00870E65"/>
    <w:rsid w:val="008737D7"/>
    <w:rsid w:val="0087473D"/>
    <w:rsid w:val="00875C24"/>
    <w:rsid w:val="00877421"/>
    <w:rsid w:val="00877F82"/>
    <w:rsid w:val="00880935"/>
    <w:rsid w:val="00880D21"/>
    <w:rsid w:val="00883D85"/>
    <w:rsid w:val="0088428D"/>
    <w:rsid w:val="008854CF"/>
    <w:rsid w:val="00886749"/>
    <w:rsid w:val="00886CAB"/>
    <w:rsid w:val="00887290"/>
    <w:rsid w:val="00890300"/>
    <w:rsid w:val="00890854"/>
    <w:rsid w:val="008924CA"/>
    <w:rsid w:val="00893018"/>
    <w:rsid w:val="008937CC"/>
    <w:rsid w:val="00893B5D"/>
    <w:rsid w:val="00893F88"/>
    <w:rsid w:val="00896115"/>
    <w:rsid w:val="00896846"/>
    <w:rsid w:val="00896E45"/>
    <w:rsid w:val="0089702D"/>
    <w:rsid w:val="008A01DD"/>
    <w:rsid w:val="008A0875"/>
    <w:rsid w:val="008A4E22"/>
    <w:rsid w:val="008A639A"/>
    <w:rsid w:val="008A65CF"/>
    <w:rsid w:val="008A66B9"/>
    <w:rsid w:val="008A73D6"/>
    <w:rsid w:val="008B2230"/>
    <w:rsid w:val="008B4E48"/>
    <w:rsid w:val="008B5297"/>
    <w:rsid w:val="008B6442"/>
    <w:rsid w:val="008B6443"/>
    <w:rsid w:val="008B778E"/>
    <w:rsid w:val="008B78CA"/>
    <w:rsid w:val="008C0F08"/>
    <w:rsid w:val="008C4DEE"/>
    <w:rsid w:val="008C647F"/>
    <w:rsid w:val="008C6CBF"/>
    <w:rsid w:val="008C7BB0"/>
    <w:rsid w:val="008D1799"/>
    <w:rsid w:val="008D1801"/>
    <w:rsid w:val="008D240F"/>
    <w:rsid w:val="008D5009"/>
    <w:rsid w:val="008D7ACF"/>
    <w:rsid w:val="008D7BBB"/>
    <w:rsid w:val="008E1CE5"/>
    <w:rsid w:val="008E2CBD"/>
    <w:rsid w:val="008E4B06"/>
    <w:rsid w:val="008E77CA"/>
    <w:rsid w:val="008F17FC"/>
    <w:rsid w:val="008F1845"/>
    <w:rsid w:val="008F2126"/>
    <w:rsid w:val="008F2440"/>
    <w:rsid w:val="008F3AD3"/>
    <w:rsid w:val="008F5C65"/>
    <w:rsid w:val="00900D01"/>
    <w:rsid w:val="0090233E"/>
    <w:rsid w:val="0090235F"/>
    <w:rsid w:val="0090402E"/>
    <w:rsid w:val="00907062"/>
    <w:rsid w:val="009100F9"/>
    <w:rsid w:val="00910226"/>
    <w:rsid w:val="009104F9"/>
    <w:rsid w:val="009109BB"/>
    <w:rsid w:val="00911879"/>
    <w:rsid w:val="009119BA"/>
    <w:rsid w:val="00911AA4"/>
    <w:rsid w:val="00911F3E"/>
    <w:rsid w:val="00914D71"/>
    <w:rsid w:val="00915187"/>
    <w:rsid w:val="00915E47"/>
    <w:rsid w:val="0091727B"/>
    <w:rsid w:val="00922BC8"/>
    <w:rsid w:val="00923207"/>
    <w:rsid w:val="00924DDA"/>
    <w:rsid w:val="00925121"/>
    <w:rsid w:val="00925AC5"/>
    <w:rsid w:val="009260DF"/>
    <w:rsid w:val="00926981"/>
    <w:rsid w:val="00927C47"/>
    <w:rsid w:val="009303B2"/>
    <w:rsid w:val="0093338F"/>
    <w:rsid w:val="00933975"/>
    <w:rsid w:val="00933DBE"/>
    <w:rsid w:val="009341E5"/>
    <w:rsid w:val="00934D54"/>
    <w:rsid w:val="009356D9"/>
    <w:rsid w:val="00935A20"/>
    <w:rsid w:val="0093613B"/>
    <w:rsid w:val="009364F6"/>
    <w:rsid w:val="0094014B"/>
    <w:rsid w:val="009406DC"/>
    <w:rsid w:val="00940AC8"/>
    <w:rsid w:val="00941EBD"/>
    <w:rsid w:val="00942349"/>
    <w:rsid w:val="00943042"/>
    <w:rsid w:val="00943281"/>
    <w:rsid w:val="00944D0E"/>
    <w:rsid w:val="009453ED"/>
    <w:rsid w:val="009454A9"/>
    <w:rsid w:val="00945A87"/>
    <w:rsid w:val="00947197"/>
    <w:rsid w:val="00947209"/>
    <w:rsid w:val="0095069A"/>
    <w:rsid w:val="009506E9"/>
    <w:rsid w:val="00950D36"/>
    <w:rsid w:val="0095172E"/>
    <w:rsid w:val="009519F6"/>
    <w:rsid w:val="009530F9"/>
    <w:rsid w:val="009534C6"/>
    <w:rsid w:val="00953CEE"/>
    <w:rsid w:val="0095565C"/>
    <w:rsid w:val="009558D3"/>
    <w:rsid w:val="00955BB5"/>
    <w:rsid w:val="009576F2"/>
    <w:rsid w:val="00961761"/>
    <w:rsid w:val="009631E0"/>
    <w:rsid w:val="00963AC5"/>
    <w:rsid w:val="00966D54"/>
    <w:rsid w:val="009670C0"/>
    <w:rsid w:val="009673BD"/>
    <w:rsid w:val="0097097A"/>
    <w:rsid w:val="009723E6"/>
    <w:rsid w:val="00973558"/>
    <w:rsid w:val="009742D3"/>
    <w:rsid w:val="009762BC"/>
    <w:rsid w:val="00976B54"/>
    <w:rsid w:val="00977E1D"/>
    <w:rsid w:val="00983D21"/>
    <w:rsid w:val="00985CAC"/>
    <w:rsid w:val="00985CBD"/>
    <w:rsid w:val="00985F71"/>
    <w:rsid w:val="0098761A"/>
    <w:rsid w:val="00987D7A"/>
    <w:rsid w:val="00990DFB"/>
    <w:rsid w:val="009922C7"/>
    <w:rsid w:val="009925FE"/>
    <w:rsid w:val="00992C43"/>
    <w:rsid w:val="00993E9E"/>
    <w:rsid w:val="00994586"/>
    <w:rsid w:val="009948F3"/>
    <w:rsid w:val="009949C7"/>
    <w:rsid w:val="00995149"/>
    <w:rsid w:val="0099629F"/>
    <w:rsid w:val="00996FE6"/>
    <w:rsid w:val="00997E0A"/>
    <w:rsid w:val="009A2038"/>
    <w:rsid w:val="009A3494"/>
    <w:rsid w:val="009A45F3"/>
    <w:rsid w:val="009A5568"/>
    <w:rsid w:val="009A608A"/>
    <w:rsid w:val="009A700E"/>
    <w:rsid w:val="009B2165"/>
    <w:rsid w:val="009B6237"/>
    <w:rsid w:val="009B749B"/>
    <w:rsid w:val="009C253A"/>
    <w:rsid w:val="009C49D4"/>
    <w:rsid w:val="009C49D5"/>
    <w:rsid w:val="009C4B4B"/>
    <w:rsid w:val="009C4E74"/>
    <w:rsid w:val="009C90B9"/>
    <w:rsid w:val="009D1B3A"/>
    <w:rsid w:val="009D1F4A"/>
    <w:rsid w:val="009D26A0"/>
    <w:rsid w:val="009D2B23"/>
    <w:rsid w:val="009D450A"/>
    <w:rsid w:val="009D4A58"/>
    <w:rsid w:val="009D58EE"/>
    <w:rsid w:val="009D70AD"/>
    <w:rsid w:val="009D7DAD"/>
    <w:rsid w:val="009E0383"/>
    <w:rsid w:val="009E04CC"/>
    <w:rsid w:val="009E3157"/>
    <w:rsid w:val="009E4417"/>
    <w:rsid w:val="009E4E9E"/>
    <w:rsid w:val="009E502B"/>
    <w:rsid w:val="009E509C"/>
    <w:rsid w:val="009E54F7"/>
    <w:rsid w:val="009E5AB7"/>
    <w:rsid w:val="009E64AF"/>
    <w:rsid w:val="009E6764"/>
    <w:rsid w:val="009E6BF5"/>
    <w:rsid w:val="009E6E3F"/>
    <w:rsid w:val="009E7479"/>
    <w:rsid w:val="009F1F3D"/>
    <w:rsid w:val="009F2069"/>
    <w:rsid w:val="009F2869"/>
    <w:rsid w:val="009F3D59"/>
    <w:rsid w:val="009F4B2F"/>
    <w:rsid w:val="009F56F2"/>
    <w:rsid w:val="00A004A7"/>
    <w:rsid w:val="00A018D7"/>
    <w:rsid w:val="00A01DA8"/>
    <w:rsid w:val="00A022B1"/>
    <w:rsid w:val="00A03F51"/>
    <w:rsid w:val="00A04324"/>
    <w:rsid w:val="00A04855"/>
    <w:rsid w:val="00A050FA"/>
    <w:rsid w:val="00A0531E"/>
    <w:rsid w:val="00A06F58"/>
    <w:rsid w:val="00A070C8"/>
    <w:rsid w:val="00A0747A"/>
    <w:rsid w:val="00A07781"/>
    <w:rsid w:val="00A0DA1E"/>
    <w:rsid w:val="00A1053F"/>
    <w:rsid w:val="00A10F1E"/>
    <w:rsid w:val="00A12A7C"/>
    <w:rsid w:val="00A1313F"/>
    <w:rsid w:val="00A1402B"/>
    <w:rsid w:val="00A1528F"/>
    <w:rsid w:val="00A20714"/>
    <w:rsid w:val="00A22DB5"/>
    <w:rsid w:val="00A253F2"/>
    <w:rsid w:val="00A26A73"/>
    <w:rsid w:val="00A26A9E"/>
    <w:rsid w:val="00A26C3E"/>
    <w:rsid w:val="00A26C42"/>
    <w:rsid w:val="00A33642"/>
    <w:rsid w:val="00A33DB6"/>
    <w:rsid w:val="00A359E7"/>
    <w:rsid w:val="00A40A52"/>
    <w:rsid w:val="00A40DA0"/>
    <w:rsid w:val="00A42861"/>
    <w:rsid w:val="00A4358F"/>
    <w:rsid w:val="00A50A09"/>
    <w:rsid w:val="00A52C66"/>
    <w:rsid w:val="00A5440F"/>
    <w:rsid w:val="00A54F79"/>
    <w:rsid w:val="00A552E2"/>
    <w:rsid w:val="00A56C7C"/>
    <w:rsid w:val="00A57D74"/>
    <w:rsid w:val="00A63512"/>
    <w:rsid w:val="00A63A9D"/>
    <w:rsid w:val="00A6413B"/>
    <w:rsid w:val="00A6420E"/>
    <w:rsid w:val="00A64968"/>
    <w:rsid w:val="00A65223"/>
    <w:rsid w:val="00A66F9B"/>
    <w:rsid w:val="00A67B6C"/>
    <w:rsid w:val="00A67C49"/>
    <w:rsid w:val="00A71B27"/>
    <w:rsid w:val="00A72482"/>
    <w:rsid w:val="00A748B9"/>
    <w:rsid w:val="00A75B82"/>
    <w:rsid w:val="00A7753B"/>
    <w:rsid w:val="00A77789"/>
    <w:rsid w:val="00A77EDE"/>
    <w:rsid w:val="00A8172E"/>
    <w:rsid w:val="00A8198C"/>
    <w:rsid w:val="00A81C5E"/>
    <w:rsid w:val="00A82D9B"/>
    <w:rsid w:val="00A83263"/>
    <w:rsid w:val="00A844A4"/>
    <w:rsid w:val="00A850BA"/>
    <w:rsid w:val="00A851C4"/>
    <w:rsid w:val="00A8671F"/>
    <w:rsid w:val="00A86926"/>
    <w:rsid w:val="00A87797"/>
    <w:rsid w:val="00A90352"/>
    <w:rsid w:val="00A923D2"/>
    <w:rsid w:val="00A92671"/>
    <w:rsid w:val="00A93C79"/>
    <w:rsid w:val="00A95547"/>
    <w:rsid w:val="00AA14EB"/>
    <w:rsid w:val="00AA199D"/>
    <w:rsid w:val="00AA37B2"/>
    <w:rsid w:val="00AA44F5"/>
    <w:rsid w:val="00AA4749"/>
    <w:rsid w:val="00AA757C"/>
    <w:rsid w:val="00AA76CA"/>
    <w:rsid w:val="00AB0974"/>
    <w:rsid w:val="00AB1A39"/>
    <w:rsid w:val="00AB21AA"/>
    <w:rsid w:val="00AB7041"/>
    <w:rsid w:val="00AB795C"/>
    <w:rsid w:val="00AC093F"/>
    <w:rsid w:val="00AC0F8D"/>
    <w:rsid w:val="00AC37EE"/>
    <w:rsid w:val="00AC3821"/>
    <w:rsid w:val="00AC3E27"/>
    <w:rsid w:val="00AC555B"/>
    <w:rsid w:val="00AC6AB9"/>
    <w:rsid w:val="00AC71BD"/>
    <w:rsid w:val="00AC74CA"/>
    <w:rsid w:val="00AC7BEF"/>
    <w:rsid w:val="00AD04DF"/>
    <w:rsid w:val="00AD0923"/>
    <w:rsid w:val="00AD0D67"/>
    <w:rsid w:val="00AD0F01"/>
    <w:rsid w:val="00AD0F9F"/>
    <w:rsid w:val="00AD0FFD"/>
    <w:rsid w:val="00AD1AA7"/>
    <w:rsid w:val="00AD27AD"/>
    <w:rsid w:val="00AE0623"/>
    <w:rsid w:val="00AE13D7"/>
    <w:rsid w:val="00AE1B58"/>
    <w:rsid w:val="00AE2116"/>
    <w:rsid w:val="00AE2792"/>
    <w:rsid w:val="00AE2E2E"/>
    <w:rsid w:val="00AE3178"/>
    <w:rsid w:val="00AE33BE"/>
    <w:rsid w:val="00AE4558"/>
    <w:rsid w:val="00AE4E40"/>
    <w:rsid w:val="00AE5BE7"/>
    <w:rsid w:val="00AE678D"/>
    <w:rsid w:val="00AE7BA7"/>
    <w:rsid w:val="00AE7CC8"/>
    <w:rsid w:val="00AF222A"/>
    <w:rsid w:val="00AF23F7"/>
    <w:rsid w:val="00AF2676"/>
    <w:rsid w:val="00AF5D57"/>
    <w:rsid w:val="00AF6639"/>
    <w:rsid w:val="00AF7FA0"/>
    <w:rsid w:val="00B01429"/>
    <w:rsid w:val="00B03254"/>
    <w:rsid w:val="00B03557"/>
    <w:rsid w:val="00B0460C"/>
    <w:rsid w:val="00B069D8"/>
    <w:rsid w:val="00B06EE7"/>
    <w:rsid w:val="00B07D02"/>
    <w:rsid w:val="00B07D40"/>
    <w:rsid w:val="00B105C8"/>
    <w:rsid w:val="00B1245E"/>
    <w:rsid w:val="00B127AF"/>
    <w:rsid w:val="00B13B7B"/>
    <w:rsid w:val="00B13BA2"/>
    <w:rsid w:val="00B13D8A"/>
    <w:rsid w:val="00B148A2"/>
    <w:rsid w:val="00B151B5"/>
    <w:rsid w:val="00B152B0"/>
    <w:rsid w:val="00B16FF7"/>
    <w:rsid w:val="00B170DD"/>
    <w:rsid w:val="00B20A80"/>
    <w:rsid w:val="00B22379"/>
    <w:rsid w:val="00B22A10"/>
    <w:rsid w:val="00B25F7F"/>
    <w:rsid w:val="00B265AB"/>
    <w:rsid w:val="00B303C8"/>
    <w:rsid w:val="00B3097D"/>
    <w:rsid w:val="00B31312"/>
    <w:rsid w:val="00B31487"/>
    <w:rsid w:val="00B33190"/>
    <w:rsid w:val="00B33B5E"/>
    <w:rsid w:val="00B33CE7"/>
    <w:rsid w:val="00B343B1"/>
    <w:rsid w:val="00B34B4C"/>
    <w:rsid w:val="00B35D13"/>
    <w:rsid w:val="00B37DBD"/>
    <w:rsid w:val="00B40973"/>
    <w:rsid w:val="00B412AC"/>
    <w:rsid w:val="00B4198B"/>
    <w:rsid w:val="00B41E3E"/>
    <w:rsid w:val="00B424ED"/>
    <w:rsid w:val="00B43D3F"/>
    <w:rsid w:val="00B44A57"/>
    <w:rsid w:val="00B4552F"/>
    <w:rsid w:val="00B47BDE"/>
    <w:rsid w:val="00B47E03"/>
    <w:rsid w:val="00B517E2"/>
    <w:rsid w:val="00B51B9B"/>
    <w:rsid w:val="00B52770"/>
    <w:rsid w:val="00B528B3"/>
    <w:rsid w:val="00B533B4"/>
    <w:rsid w:val="00B5344F"/>
    <w:rsid w:val="00B5346C"/>
    <w:rsid w:val="00B5392F"/>
    <w:rsid w:val="00B54B63"/>
    <w:rsid w:val="00B54EB4"/>
    <w:rsid w:val="00B56195"/>
    <w:rsid w:val="00B568EC"/>
    <w:rsid w:val="00B616DB"/>
    <w:rsid w:val="00B618C6"/>
    <w:rsid w:val="00B61A80"/>
    <w:rsid w:val="00B63C80"/>
    <w:rsid w:val="00B65008"/>
    <w:rsid w:val="00B67BFF"/>
    <w:rsid w:val="00B702D3"/>
    <w:rsid w:val="00B770E3"/>
    <w:rsid w:val="00B77A3C"/>
    <w:rsid w:val="00B77AFD"/>
    <w:rsid w:val="00B77C97"/>
    <w:rsid w:val="00B78B02"/>
    <w:rsid w:val="00B803D7"/>
    <w:rsid w:val="00B81058"/>
    <w:rsid w:val="00B814AD"/>
    <w:rsid w:val="00B81917"/>
    <w:rsid w:val="00B823EC"/>
    <w:rsid w:val="00B82EB5"/>
    <w:rsid w:val="00B84653"/>
    <w:rsid w:val="00B86264"/>
    <w:rsid w:val="00B872AB"/>
    <w:rsid w:val="00B874F8"/>
    <w:rsid w:val="00B90ACD"/>
    <w:rsid w:val="00B9280E"/>
    <w:rsid w:val="00B9425C"/>
    <w:rsid w:val="00B94C99"/>
    <w:rsid w:val="00B951A8"/>
    <w:rsid w:val="00B9661B"/>
    <w:rsid w:val="00B97249"/>
    <w:rsid w:val="00B974C0"/>
    <w:rsid w:val="00B97D16"/>
    <w:rsid w:val="00BA1808"/>
    <w:rsid w:val="00BA1BE1"/>
    <w:rsid w:val="00BA1D74"/>
    <w:rsid w:val="00BA213C"/>
    <w:rsid w:val="00BA3672"/>
    <w:rsid w:val="00BA423A"/>
    <w:rsid w:val="00BA6D9B"/>
    <w:rsid w:val="00BA72E1"/>
    <w:rsid w:val="00BA7A6A"/>
    <w:rsid w:val="00BA7BA0"/>
    <w:rsid w:val="00BB16CA"/>
    <w:rsid w:val="00BB1709"/>
    <w:rsid w:val="00BB37FE"/>
    <w:rsid w:val="00BB3FD9"/>
    <w:rsid w:val="00BB4175"/>
    <w:rsid w:val="00BB4E6C"/>
    <w:rsid w:val="00BB5206"/>
    <w:rsid w:val="00BB5E7C"/>
    <w:rsid w:val="00BB74C5"/>
    <w:rsid w:val="00BB7676"/>
    <w:rsid w:val="00BB7C43"/>
    <w:rsid w:val="00BB7D03"/>
    <w:rsid w:val="00BB7FA4"/>
    <w:rsid w:val="00BC284A"/>
    <w:rsid w:val="00BC2957"/>
    <w:rsid w:val="00BC3126"/>
    <w:rsid w:val="00BC38C8"/>
    <w:rsid w:val="00BC446C"/>
    <w:rsid w:val="00BC4990"/>
    <w:rsid w:val="00BC5371"/>
    <w:rsid w:val="00BD2F02"/>
    <w:rsid w:val="00BD34ED"/>
    <w:rsid w:val="00BD41B1"/>
    <w:rsid w:val="00BD45BA"/>
    <w:rsid w:val="00BD5DF4"/>
    <w:rsid w:val="00BD6086"/>
    <w:rsid w:val="00BD7145"/>
    <w:rsid w:val="00BD722E"/>
    <w:rsid w:val="00BD7A56"/>
    <w:rsid w:val="00BD7CAC"/>
    <w:rsid w:val="00BE0635"/>
    <w:rsid w:val="00BE07DD"/>
    <w:rsid w:val="00BE2F4A"/>
    <w:rsid w:val="00BE320C"/>
    <w:rsid w:val="00BE3C19"/>
    <w:rsid w:val="00BE6308"/>
    <w:rsid w:val="00BE666A"/>
    <w:rsid w:val="00BE6698"/>
    <w:rsid w:val="00BE6E81"/>
    <w:rsid w:val="00BE7698"/>
    <w:rsid w:val="00BE7A56"/>
    <w:rsid w:val="00BF039A"/>
    <w:rsid w:val="00BF039F"/>
    <w:rsid w:val="00BF0563"/>
    <w:rsid w:val="00BF1756"/>
    <w:rsid w:val="00BF1E23"/>
    <w:rsid w:val="00BF1FC1"/>
    <w:rsid w:val="00BF3EC1"/>
    <w:rsid w:val="00BF461F"/>
    <w:rsid w:val="00BF6329"/>
    <w:rsid w:val="00BF65FE"/>
    <w:rsid w:val="00BF6969"/>
    <w:rsid w:val="00BF7FBF"/>
    <w:rsid w:val="00C002FD"/>
    <w:rsid w:val="00C00B87"/>
    <w:rsid w:val="00C02EE7"/>
    <w:rsid w:val="00C04F2D"/>
    <w:rsid w:val="00C05001"/>
    <w:rsid w:val="00C06368"/>
    <w:rsid w:val="00C06E2B"/>
    <w:rsid w:val="00C06ED2"/>
    <w:rsid w:val="00C10972"/>
    <w:rsid w:val="00C10B75"/>
    <w:rsid w:val="00C1182D"/>
    <w:rsid w:val="00C11F85"/>
    <w:rsid w:val="00C13A00"/>
    <w:rsid w:val="00C14B20"/>
    <w:rsid w:val="00C171FD"/>
    <w:rsid w:val="00C21061"/>
    <w:rsid w:val="00C22A25"/>
    <w:rsid w:val="00C22F51"/>
    <w:rsid w:val="00C232C6"/>
    <w:rsid w:val="00C2330A"/>
    <w:rsid w:val="00C259FE"/>
    <w:rsid w:val="00C25A41"/>
    <w:rsid w:val="00C30A41"/>
    <w:rsid w:val="00C31727"/>
    <w:rsid w:val="00C318E1"/>
    <w:rsid w:val="00C31959"/>
    <w:rsid w:val="00C32B72"/>
    <w:rsid w:val="00C3313F"/>
    <w:rsid w:val="00C35A98"/>
    <w:rsid w:val="00C3623B"/>
    <w:rsid w:val="00C400CC"/>
    <w:rsid w:val="00C408CB"/>
    <w:rsid w:val="00C40E48"/>
    <w:rsid w:val="00C4123C"/>
    <w:rsid w:val="00C41DC3"/>
    <w:rsid w:val="00C42D90"/>
    <w:rsid w:val="00C4447E"/>
    <w:rsid w:val="00C451E5"/>
    <w:rsid w:val="00C454FB"/>
    <w:rsid w:val="00C473A4"/>
    <w:rsid w:val="00C47F69"/>
    <w:rsid w:val="00C50B86"/>
    <w:rsid w:val="00C51473"/>
    <w:rsid w:val="00C53A43"/>
    <w:rsid w:val="00C54E49"/>
    <w:rsid w:val="00C61147"/>
    <w:rsid w:val="00C613D1"/>
    <w:rsid w:val="00C632CF"/>
    <w:rsid w:val="00C63422"/>
    <w:rsid w:val="00C63B50"/>
    <w:rsid w:val="00C64611"/>
    <w:rsid w:val="00C65BA7"/>
    <w:rsid w:val="00C65FFD"/>
    <w:rsid w:val="00C67AE8"/>
    <w:rsid w:val="00C7098E"/>
    <w:rsid w:val="00C70D4D"/>
    <w:rsid w:val="00C71A14"/>
    <w:rsid w:val="00C734B1"/>
    <w:rsid w:val="00C7679B"/>
    <w:rsid w:val="00C77DD9"/>
    <w:rsid w:val="00C81743"/>
    <w:rsid w:val="00C81F6C"/>
    <w:rsid w:val="00C824F3"/>
    <w:rsid w:val="00C8285A"/>
    <w:rsid w:val="00C82C37"/>
    <w:rsid w:val="00C8432F"/>
    <w:rsid w:val="00C84AB5"/>
    <w:rsid w:val="00C85DC4"/>
    <w:rsid w:val="00C87CE3"/>
    <w:rsid w:val="00C900C1"/>
    <w:rsid w:val="00C907D5"/>
    <w:rsid w:val="00C934F2"/>
    <w:rsid w:val="00C946C3"/>
    <w:rsid w:val="00C95CC9"/>
    <w:rsid w:val="00C966A1"/>
    <w:rsid w:val="00C9680B"/>
    <w:rsid w:val="00C96909"/>
    <w:rsid w:val="00C96E27"/>
    <w:rsid w:val="00C975CA"/>
    <w:rsid w:val="00CA2090"/>
    <w:rsid w:val="00CA229C"/>
    <w:rsid w:val="00CA5C5F"/>
    <w:rsid w:val="00CB0B70"/>
    <w:rsid w:val="00CB0B79"/>
    <w:rsid w:val="00CB38BF"/>
    <w:rsid w:val="00CB3F38"/>
    <w:rsid w:val="00CB4602"/>
    <w:rsid w:val="00CB4C43"/>
    <w:rsid w:val="00CB58C2"/>
    <w:rsid w:val="00CB76C2"/>
    <w:rsid w:val="00CC22CB"/>
    <w:rsid w:val="00CC42FD"/>
    <w:rsid w:val="00CC43FD"/>
    <w:rsid w:val="00CC5A1E"/>
    <w:rsid w:val="00CC5DB2"/>
    <w:rsid w:val="00CC5DE5"/>
    <w:rsid w:val="00CC7A98"/>
    <w:rsid w:val="00CD0087"/>
    <w:rsid w:val="00CD09E7"/>
    <w:rsid w:val="00CD2F27"/>
    <w:rsid w:val="00CD4121"/>
    <w:rsid w:val="00CD57C4"/>
    <w:rsid w:val="00CD6109"/>
    <w:rsid w:val="00CD70D6"/>
    <w:rsid w:val="00CE1302"/>
    <w:rsid w:val="00CE140C"/>
    <w:rsid w:val="00CE4604"/>
    <w:rsid w:val="00CE4676"/>
    <w:rsid w:val="00CE4E48"/>
    <w:rsid w:val="00CE65E8"/>
    <w:rsid w:val="00CE65EC"/>
    <w:rsid w:val="00CE671D"/>
    <w:rsid w:val="00CE7966"/>
    <w:rsid w:val="00CF0858"/>
    <w:rsid w:val="00CF10B8"/>
    <w:rsid w:val="00CF12C9"/>
    <w:rsid w:val="00CF1620"/>
    <w:rsid w:val="00CF1E5E"/>
    <w:rsid w:val="00CF1E99"/>
    <w:rsid w:val="00CF23E6"/>
    <w:rsid w:val="00CF28A9"/>
    <w:rsid w:val="00CF2A45"/>
    <w:rsid w:val="00CF2B16"/>
    <w:rsid w:val="00CF3923"/>
    <w:rsid w:val="00CF454D"/>
    <w:rsid w:val="00CF47C3"/>
    <w:rsid w:val="00CF4E51"/>
    <w:rsid w:val="00CF540F"/>
    <w:rsid w:val="00CF548E"/>
    <w:rsid w:val="00CF6B70"/>
    <w:rsid w:val="00CF79AE"/>
    <w:rsid w:val="00CF7F65"/>
    <w:rsid w:val="00D00947"/>
    <w:rsid w:val="00D00B08"/>
    <w:rsid w:val="00D0165E"/>
    <w:rsid w:val="00D01E28"/>
    <w:rsid w:val="00D028C6"/>
    <w:rsid w:val="00D03B3A"/>
    <w:rsid w:val="00D03B8C"/>
    <w:rsid w:val="00D07D12"/>
    <w:rsid w:val="00D104EF"/>
    <w:rsid w:val="00D1131C"/>
    <w:rsid w:val="00D120D9"/>
    <w:rsid w:val="00D132F2"/>
    <w:rsid w:val="00D1595E"/>
    <w:rsid w:val="00D15DE7"/>
    <w:rsid w:val="00D166A9"/>
    <w:rsid w:val="00D16899"/>
    <w:rsid w:val="00D16CD9"/>
    <w:rsid w:val="00D203C4"/>
    <w:rsid w:val="00D22147"/>
    <w:rsid w:val="00D2220B"/>
    <w:rsid w:val="00D25B97"/>
    <w:rsid w:val="00D25C1C"/>
    <w:rsid w:val="00D26638"/>
    <w:rsid w:val="00D3198A"/>
    <w:rsid w:val="00D32AC3"/>
    <w:rsid w:val="00D339A2"/>
    <w:rsid w:val="00D34218"/>
    <w:rsid w:val="00D34826"/>
    <w:rsid w:val="00D3550D"/>
    <w:rsid w:val="00D36034"/>
    <w:rsid w:val="00D360A0"/>
    <w:rsid w:val="00D375D7"/>
    <w:rsid w:val="00D37F8A"/>
    <w:rsid w:val="00D401F9"/>
    <w:rsid w:val="00D410C2"/>
    <w:rsid w:val="00D42061"/>
    <w:rsid w:val="00D4241E"/>
    <w:rsid w:val="00D4394A"/>
    <w:rsid w:val="00D45E8B"/>
    <w:rsid w:val="00D46EA8"/>
    <w:rsid w:val="00D5165C"/>
    <w:rsid w:val="00D529DC"/>
    <w:rsid w:val="00D54A4D"/>
    <w:rsid w:val="00D55A72"/>
    <w:rsid w:val="00D60754"/>
    <w:rsid w:val="00D60F7D"/>
    <w:rsid w:val="00D637D6"/>
    <w:rsid w:val="00D63E49"/>
    <w:rsid w:val="00D667E7"/>
    <w:rsid w:val="00D71336"/>
    <w:rsid w:val="00D72586"/>
    <w:rsid w:val="00D7306F"/>
    <w:rsid w:val="00D73C25"/>
    <w:rsid w:val="00D76295"/>
    <w:rsid w:val="00D7631F"/>
    <w:rsid w:val="00D82195"/>
    <w:rsid w:val="00D8292C"/>
    <w:rsid w:val="00D8546F"/>
    <w:rsid w:val="00D86DBA"/>
    <w:rsid w:val="00D90C7D"/>
    <w:rsid w:val="00D92FF4"/>
    <w:rsid w:val="00D9382D"/>
    <w:rsid w:val="00D952EB"/>
    <w:rsid w:val="00D97846"/>
    <w:rsid w:val="00DA0138"/>
    <w:rsid w:val="00DA01FF"/>
    <w:rsid w:val="00DA26B3"/>
    <w:rsid w:val="00DA2F5D"/>
    <w:rsid w:val="00DA5FF8"/>
    <w:rsid w:val="00DB2C96"/>
    <w:rsid w:val="00DB3AF0"/>
    <w:rsid w:val="00DB3F87"/>
    <w:rsid w:val="00DB41C0"/>
    <w:rsid w:val="00DB6FA5"/>
    <w:rsid w:val="00DB7875"/>
    <w:rsid w:val="00DC0D77"/>
    <w:rsid w:val="00DC1212"/>
    <w:rsid w:val="00DC1E10"/>
    <w:rsid w:val="00DC1E7A"/>
    <w:rsid w:val="00DC1FA0"/>
    <w:rsid w:val="00DC2096"/>
    <w:rsid w:val="00DC312C"/>
    <w:rsid w:val="00DC37A0"/>
    <w:rsid w:val="00DC38BE"/>
    <w:rsid w:val="00DC478A"/>
    <w:rsid w:val="00DC4BA1"/>
    <w:rsid w:val="00DC7E38"/>
    <w:rsid w:val="00DC7E9E"/>
    <w:rsid w:val="00DD1FCB"/>
    <w:rsid w:val="00DD2985"/>
    <w:rsid w:val="00DD3575"/>
    <w:rsid w:val="00DD4850"/>
    <w:rsid w:val="00DD5216"/>
    <w:rsid w:val="00DD54C1"/>
    <w:rsid w:val="00DD643D"/>
    <w:rsid w:val="00DD6D70"/>
    <w:rsid w:val="00DD7B1B"/>
    <w:rsid w:val="00DE063A"/>
    <w:rsid w:val="00DE0B67"/>
    <w:rsid w:val="00DE1A0F"/>
    <w:rsid w:val="00DE2C93"/>
    <w:rsid w:val="00DE4508"/>
    <w:rsid w:val="00DE4AAB"/>
    <w:rsid w:val="00DE56D1"/>
    <w:rsid w:val="00DE64C5"/>
    <w:rsid w:val="00DE7F5E"/>
    <w:rsid w:val="00DF050C"/>
    <w:rsid w:val="00DF209F"/>
    <w:rsid w:val="00DF2E46"/>
    <w:rsid w:val="00DF47FE"/>
    <w:rsid w:val="00DF569D"/>
    <w:rsid w:val="00DF5709"/>
    <w:rsid w:val="00DF5B78"/>
    <w:rsid w:val="00DF6147"/>
    <w:rsid w:val="00DF68AD"/>
    <w:rsid w:val="00DF7EF6"/>
    <w:rsid w:val="00E009E9"/>
    <w:rsid w:val="00E00B78"/>
    <w:rsid w:val="00E0170D"/>
    <w:rsid w:val="00E036C1"/>
    <w:rsid w:val="00E0429F"/>
    <w:rsid w:val="00E05F92"/>
    <w:rsid w:val="00E07A7F"/>
    <w:rsid w:val="00E10466"/>
    <w:rsid w:val="00E10665"/>
    <w:rsid w:val="00E13081"/>
    <w:rsid w:val="00E135F9"/>
    <w:rsid w:val="00E15663"/>
    <w:rsid w:val="00E15798"/>
    <w:rsid w:val="00E161E6"/>
    <w:rsid w:val="00E164EA"/>
    <w:rsid w:val="00E201DA"/>
    <w:rsid w:val="00E20D2A"/>
    <w:rsid w:val="00E22BF6"/>
    <w:rsid w:val="00E24155"/>
    <w:rsid w:val="00E24586"/>
    <w:rsid w:val="00E24AAE"/>
    <w:rsid w:val="00E24B39"/>
    <w:rsid w:val="00E258F4"/>
    <w:rsid w:val="00E2727C"/>
    <w:rsid w:val="00E279E0"/>
    <w:rsid w:val="00E309C9"/>
    <w:rsid w:val="00E3177C"/>
    <w:rsid w:val="00E33E92"/>
    <w:rsid w:val="00E341E6"/>
    <w:rsid w:val="00E357E0"/>
    <w:rsid w:val="00E37018"/>
    <w:rsid w:val="00E40729"/>
    <w:rsid w:val="00E40749"/>
    <w:rsid w:val="00E4133D"/>
    <w:rsid w:val="00E4237D"/>
    <w:rsid w:val="00E4595A"/>
    <w:rsid w:val="00E46A73"/>
    <w:rsid w:val="00E50D2C"/>
    <w:rsid w:val="00E543E7"/>
    <w:rsid w:val="00E54AB5"/>
    <w:rsid w:val="00E55901"/>
    <w:rsid w:val="00E559AA"/>
    <w:rsid w:val="00E572A7"/>
    <w:rsid w:val="00E57EB4"/>
    <w:rsid w:val="00E600B4"/>
    <w:rsid w:val="00E62F57"/>
    <w:rsid w:val="00E635BA"/>
    <w:rsid w:val="00E63E68"/>
    <w:rsid w:val="00E70EBD"/>
    <w:rsid w:val="00E71B61"/>
    <w:rsid w:val="00E73BA9"/>
    <w:rsid w:val="00E75028"/>
    <w:rsid w:val="00E7503F"/>
    <w:rsid w:val="00E75894"/>
    <w:rsid w:val="00E75972"/>
    <w:rsid w:val="00E75B02"/>
    <w:rsid w:val="00E7630E"/>
    <w:rsid w:val="00E770CD"/>
    <w:rsid w:val="00E7711C"/>
    <w:rsid w:val="00E77C3C"/>
    <w:rsid w:val="00E81719"/>
    <w:rsid w:val="00E8348F"/>
    <w:rsid w:val="00E84492"/>
    <w:rsid w:val="00E85076"/>
    <w:rsid w:val="00E85A5D"/>
    <w:rsid w:val="00E85DD0"/>
    <w:rsid w:val="00E86483"/>
    <w:rsid w:val="00E86AB9"/>
    <w:rsid w:val="00E870A5"/>
    <w:rsid w:val="00E93EA5"/>
    <w:rsid w:val="00E94134"/>
    <w:rsid w:val="00E948DF"/>
    <w:rsid w:val="00E9681F"/>
    <w:rsid w:val="00E96DB5"/>
    <w:rsid w:val="00EA01F2"/>
    <w:rsid w:val="00EA01FC"/>
    <w:rsid w:val="00EA0466"/>
    <w:rsid w:val="00EA0AC5"/>
    <w:rsid w:val="00EA1063"/>
    <w:rsid w:val="00EA1F19"/>
    <w:rsid w:val="00EA27FC"/>
    <w:rsid w:val="00EA554F"/>
    <w:rsid w:val="00EA610F"/>
    <w:rsid w:val="00EA75DD"/>
    <w:rsid w:val="00EA7AFE"/>
    <w:rsid w:val="00EA7F78"/>
    <w:rsid w:val="00EB1B31"/>
    <w:rsid w:val="00EB26AA"/>
    <w:rsid w:val="00EB6005"/>
    <w:rsid w:val="00EB6671"/>
    <w:rsid w:val="00EB69B0"/>
    <w:rsid w:val="00EC05A4"/>
    <w:rsid w:val="00EC082B"/>
    <w:rsid w:val="00EC1B83"/>
    <w:rsid w:val="00EC1E01"/>
    <w:rsid w:val="00EC20F3"/>
    <w:rsid w:val="00EC2104"/>
    <w:rsid w:val="00EC255E"/>
    <w:rsid w:val="00ED0AC6"/>
    <w:rsid w:val="00ED0AD9"/>
    <w:rsid w:val="00ED0BCB"/>
    <w:rsid w:val="00ED259A"/>
    <w:rsid w:val="00ED319B"/>
    <w:rsid w:val="00ED4335"/>
    <w:rsid w:val="00ED46DD"/>
    <w:rsid w:val="00ED6C59"/>
    <w:rsid w:val="00ED6D96"/>
    <w:rsid w:val="00ED72EC"/>
    <w:rsid w:val="00ED7AC2"/>
    <w:rsid w:val="00EE11A3"/>
    <w:rsid w:val="00EE17D0"/>
    <w:rsid w:val="00EE2A4D"/>
    <w:rsid w:val="00EE2F68"/>
    <w:rsid w:val="00EE4B44"/>
    <w:rsid w:val="00EE7B35"/>
    <w:rsid w:val="00EF10DF"/>
    <w:rsid w:val="00EF1119"/>
    <w:rsid w:val="00EF152A"/>
    <w:rsid w:val="00EF1CA2"/>
    <w:rsid w:val="00EF2F42"/>
    <w:rsid w:val="00EF7154"/>
    <w:rsid w:val="00EF7DF6"/>
    <w:rsid w:val="00EF7EFF"/>
    <w:rsid w:val="00F00374"/>
    <w:rsid w:val="00F009A1"/>
    <w:rsid w:val="00F00A6D"/>
    <w:rsid w:val="00F00DD7"/>
    <w:rsid w:val="00F012F4"/>
    <w:rsid w:val="00F014E1"/>
    <w:rsid w:val="00F01B14"/>
    <w:rsid w:val="00F0261B"/>
    <w:rsid w:val="00F02F6E"/>
    <w:rsid w:val="00F03CFB"/>
    <w:rsid w:val="00F04EC1"/>
    <w:rsid w:val="00F06CA4"/>
    <w:rsid w:val="00F0713B"/>
    <w:rsid w:val="00F0742C"/>
    <w:rsid w:val="00F07B08"/>
    <w:rsid w:val="00F1105B"/>
    <w:rsid w:val="00F11D5F"/>
    <w:rsid w:val="00F11DF4"/>
    <w:rsid w:val="00F13379"/>
    <w:rsid w:val="00F16A87"/>
    <w:rsid w:val="00F1784E"/>
    <w:rsid w:val="00F17931"/>
    <w:rsid w:val="00F17EB0"/>
    <w:rsid w:val="00F17F3F"/>
    <w:rsid w:val="00F20D60"/>
    <w:rsid w:val="00F21C9F"/>
    <w:rsid w:val="00F22329"/>
    <w:rsid w:val="00F223B0"/>
    <w:rsid w:val="00F24669"/>
    <w:rsid w:val="00F24F60"/>
    <w:rsid w:val="00F26889"/>
    <w:rsid w:val="00F30E3D"/>
    <w:rsid w:val="00F31706"/>
    <w:rsid w:val="00F362FE"/>
    <w:rsid w:val="00F37012"/>
    <w:rsid w:val="00F37FDA"/>
    <w:rsid w:val="00F405B9"/>
    <w:rsid w:val="00F40828"/>
    <w:rsid w:val="00F4136F"/>
    <w:rsid w:val="00F41C11"/>
    <w:rsid w:val="00F41D8F"/>
    <w:rsid w:val="00F44138"/>
    <w:rsid w:val="00F443EC"/>
    <w:rsid w:val="00F44C58"/>
    <w:rsid w:val="00F4528C"/>
    <w:rsid w:val="00F53168"/>
    <w:rsid w:val="00F53EE6"/>
    <w:rsid w:val="00F60886"/>
    <w:rsid w:val="00F60E6F"/>
    <w:rsid w:val="00F61A32"/>
    <w:rsid w:val="00F6203D"/>
    <w:rsid w:val="00F620FC"/>
    <w:rsid w:val="00F64625"/>
    <w:rsid w:val="00F646E9"/>
    <w:rsid w:val="00F658C5"/>
    <w:rsid w:val="00F65D7D"/>
    <w:rsid w:val="00F66075"/>
    <w:rsid w:val="00F67C77"/>
    <w:rsid w:val="00F701C8"/>
    <w:rsid w:val="00F702D6"/>
    <w:rsid w:val="00F726C2"/>
    <w:rsid w:val="00F7414E"/>
    <w:rsid w:val="00F74D06"/>
    <w:rsid w:val="00F80F6F"/>
    <w:rsid w:val="00F8174D"/>
    <w:rsid w:val="00F8237C"/>
    <w:rsid w:val="00F8240F"/>
    <w:rsid w:val="00F827B4"/>
    <w:rsid w:val="00F8301F"/>
    <w:rsid w:val="00F8356B"/>
    <w:rsid w:val="00F87AAF"/>
    <w:rsid w:val="00F905D8"/>
    <w:rsid w:val="00F91D49"/>
    <w:rsid w:val="00F92538"/>
    <w:rsid w:val="00F93557"/>
    <w:rsid w:val="00F93D62"/>
    <w:rsid w:val="00F94861"/>
    <w:rsid w:val="00F94D4D"/>
    <w:rsid w:val="00F950C8"/>
    <w:rsid w:val="00F95177"/>
    <w:rsid w:val="00F954B5"/>
    <w:rsid w:val="00F95F8F"/>
    <w:rsid w:val="00F96CFB"/>
    <w:rsid w:val="00F97731"/>
    <w:rsid w:val="00FA049F"/>
    <w:rsid w:val="00FA0821"/>
    <w:rsid w:val="00FA2CC7"/>
    <w:rsid w:val="00FA5065"/>
    <w:rsid w:val="00FA5ACC"/>
    <w:rsid w:val="00FA62F0"/>
    <w:rsid w:val="00FA68E1"/>
    <w:rsid w:val="00FB0CA5"/>
    <w:rsid w:val="00FB1260"/>
    <w:rsid w:val="00FB56D7"/>
    <w:rsid w:val="00FC3F60"/>
    <w:rsid w:val="00FC4244"/>
    <w:rsid w:val="00FC4A78"/>
    <w:rsid w:val="00FC4B5D"/>
    <w:rsid w:val="00FC553F"/>
    <w:rsid w:val="00FC574C"/>
    <w:rsid w:val="00FC5CDF"/>
    <w:rsid w:val="00FC7392"/>
    <w:rsid w:val="00FD08E7"/>
    <w:rsid w:val="00FD0F92"/>
    <w:rsid w:val="00FD3F16"/>
    <w:rsid w:val="00FD6748"/>
    <w:rsid w:val="00FD6CA1"/>
    <w:rsid w:val="00FE0145"/>
    <w:rsid w:val="00FE04AE"/>
    <w:rsid w:val="00FE06B8"/>
    <w:rsid w:val="00FE1D6E"/>
    <w:rsid w:val="00FE20D9"/>
    <w:rsid w:val="00FE3F85"/>
    <w:rsid w:val="00FE438C"/>
    <w:rsid w:val="00FE5758"/>
    <w:rsid w:val="00FE5A36"/>
    <w:rsid w:val="00FE6A73"/>
    <w:rsid w:val="00FF064C"/>
    <w:rsid w:val="00FF09DA"/>
    <w:rsid w:val="00FF0DF8"/>
    <w:rsid w:val="00FF110B"/>
    <w:rsid w:val="00FF2568"/>
    <w:rsid w:val="00FF2E1E"/>
    <w:rsid w:val="00FF5036"/>
    <w:rsid w:val="00FF59F3"/>
    <w:rsid w:val="00FF5D88"/>
    <w:rsid w:val="00FF6D0F"/>
    <w:rsid w:val="00FF6F45"/>
    <w:rsid w:val="00FF74D0"/>
    <w:rsid w:val="0113542D"/>
    <w:rsid w:val="0119CF4C"/>
    <w:rsid w:val="01599377"/>
    <w:rsid w:val="017E62CA"/>
    <w:rsid w:val="018CA944"/>
    <w:rsid w:val="01C75ED2"/>
    <w:rsid w:val="01D52F36"/>
    <w:rsid w:val="01E42224"/>
    <w:rsid w:val="01FF7FEB"/>
    <w:rsid w:val="0206A9FC"/>
    <w:rsid w:val="023FF5CE"/>
    <w:rsid w:val="02745681"/>
    <w:rsid w:val="027AF58F"/>
    <w:rsid w:val="02941B86"/>
    <w:rsid w:val="02999228"/>
    <w:rsid w:val="02AFB836"/>
    <w:rsid w:val="02EB1AED"/>
    <w:rsid w:val="030424C2"/>
    <w:rsid w:val="03068DBB"/>
    <w:rsid w:val="031496B2"/>
    <w:rsid w:val="031BA0EC"/>
    <w:rsid w:val="0340B23D"/>
    <w:rsid w:val="0354157A"/>
    <w:rsid w:val="035D03DA"/>
    <w:rsid w:val="03B6714E"/>
    <w:rsid w:val="03B993A1"/>
    <w:rsid w:val="03D4A0AB"/>
    <w:rsid w:val="048B64D3"/>
    <w:rsid w:val="04934238"/>
    <w:rsid w:val="04D969DA"/>
    <w:rsid w:val="04E0E354"/>
    <w:rsid w:val="04E7229F"/>
    <w:rsid w:val="04E75FA5"/>
    <w:rsid w:val="04F9A88D"/>
    <w:rsid w:val="05306476"/>
    <w:rsid w:val="055ADD56"/>
    <w:rsid w:val="059482EB"/>
    <w:rsid w:val="05ADC805"/>
    <w:rsid w:val="05E5545C"/>
    <w:rsid w:val="05ED406F"/>
    <w:rsid w:val="060C0919"/>
    <w:rsid w:val="06109CE4"/>
    <w:rsid w:val="061EA11F"/>
    <w:rsid w:val="0643ABAB"/>
    <w:rsid w:val="064EC1A4"/>
    <w:rsid w:val="06782A6C"/>
    <w:rsid w:val="067852FF"/>
    <w:rsid w:val="069E659F"/>
    <w:rsid w:val="069FD729"/>
    <w:rsid w:val="06E6739A"/>
    <w:rsid w:val="06F6B252"/>
    <w:rsid w:val="076F0A4F"/>
    <w:rsid w:val="0785E226"/>
    <w:rsid w:val="07BEBB9F"/>
    <w:rsid w:val="07D86D68"/>
    <w:rsid w:val="0823A269"/>
    <w:rsid w:val="082E0002"/>
    <w:rsid w:val="08329123"/>
    <w:rsid w:val="0840EFCF"/>
    <w:rsid w:val="084AB888"/>
    <w:rsid w:val="085CCEB5"/>
    <w:rsid w:val="0882F14E"/>
    <w:rsid w:val="088CA5C4"/>
    <w:rsid w:val="08967BB7"/>
    <w:rsid w:val="089D3F56"/>
    <w:rsid w:val="08E698D9"/>
    <w:rsid w:val="090FA8A3"/>
    <w:rsid w:val="092D7469"/>
    <w:rsid w:val="09343B98"/>
    <w:rsid w:val="096CD6C1"/>
    <w:rsid w:val="09866B59"/>
    <w:rsid w:val="09B419BB"/>
    <w:rsid w:val="09B5EC05"/>
    <w:rsid w:val="09C8ABC2"/>
    <w:rsid w:val="09D0C64C"/>
    <w:rsid w:val="09F59BC7"/>
    <w:rsid w:val="0A07F58E"/>
    <w:rsid w:val="0A24C2FD"/>
    <w:rsid w:val="0A62715F"/>
    <w:rsid w:val="0A834FEE"/>
    <w:rsid w:val="0A910AA8"/>
    <w:rsid w:val="0AA3B6B4"/>
    <w:rsid w:val="0AB5DA49"/>
    <w:rsid w:val="0AC40CE6"/>
    <w:rsid w:val="0AE13AEF"/>
    <w:rsid w:val="0AE9207B"/>
    <w:rsid w:val="0AF1FB37"/>
    <w:rsid w:val="0B0E5517"/>
    <w:rsid w:val="0B108340"/>
    <w:rsid w:val="0B4A6405"/>
    <w:rsid w:val="0B67F43F"/>
    <w:rsid w:val="0B75AFA9"/>
    <w:rsid w:val="0B84717C"/>
    <w:rsid w:val="0B9F5426"/>
    <w:rsid w:val="0BADF966"/>
    <w:rsid w:val="0BAE87EF"/>
    <w:rsid w:val="0BB39661"/>
    <w:rsid w:val="0BC1E8A1"/>
    <w:rsid w:val="0BC99B80"/>
    <w:rsid w:val="0BE0485A"/>
    <w:rsid w:val="0BEE59BB"/>
    <w:rsid w:val="0C38E6D7"/>
    <w:rsid w:val="0C3B7629"/>
    <w:rsid w:val="0C707351"/>
    <w:rsid w:val="0C96E9CB"/>
    <w:rsid w:val="0C9D91A3"/>
    <w:rsid w:val="0CA3E00B"/>
    <w:rsid w:val="0CD75476"/>
    <w:rsid w:val="0CF60AF3"/>
    <w:rsid w:val="0D4B3E17"/>
    <w:rsid w:val="0D6C1BC9"/>
    <w:rsid w:val="0DA51215"/>
    <w:rsid w:val="0DADD5D8"/>
    <w:rsid w:val="0DB24A70"/>
    <w:rsid w:val="0DC9C290"/>
    <w:rsid w:val="0DD70F8D"/>
    <w:rsid w:val="0DF841A7"/>
    <w:rsid w:val="0E144A66"/>
    <w:rsid w:val="0E151457"/>
    <w:rsid w:val="0E346EC9"/>
    <w:rsid w:val="0E8A1BC3"/>
    <w:rsid w:val="0E8C1BFB"/>
    <w:rsid w:val="0E96A337"/>
    <w:rsid w:val="0EA4DC82"/>
    <w:rsid w:val="0EC4745A"/>
    <w:rsid w:val="0EC4A61C"/>
    <w:rsid w:val="0EC9F278"/>
    <w:rsid w:val="0EEAE508"/>
    <w:rsid w:val="0F300578"/>
    <w:rsid w:val="0F3B4431"/>
    <w:rsid w:val="0F456E97"/>
    <w:rsid w:val="0F4DF98D"/>
    <w:rsid w:val="0F6D388B"/>
    <w:rsid w:val="0F6FD0D0"/>
    <w:rsid w:val="0F87B916"/>
    <w:rsid w:val="0FAEF410"/>
    <w:rsid w:val="0FE1C63A"/>
    <w:rsid w:val="1000A3B9"/>
    <w:rsid w:val="10275171"/>
    <w:rsid w:val="102FCC4A"/>
    <w:rsid w:val="1044A4BE"/>
    <w:rsid w:val="104F975E"/>
    <w:rsid w:val="105F2045"/>
    <w:rsid w:val="10678F2E"/>
    <w:rsid w:val="10837C3B"/>
    <w:rsid w:val="1088B38E"/>
    <w:rsid w:val="10D4BE8A"/>
    <w:rsid w:val="10D8C54D"/>
    <w:rsid w:val="10DFE58D"/>
    <w:rsid w:val="10E13EF8"/>
    <w:rsid w:val="11547194"/>
    <w:rsid w:val="118C6289"/>
    <w:rsid w:val="11908CD7"/>
    <w:rsid w:val="11CA84AF"/>
    <w:rsid w:val="12659C41"/>
    <w:rsid w:val="128B2316"/>
    <w:rsid w:val="1297936D"/>
    <w:rsid w:val="12B8E115"/>
    <w:rsid w:val="12F5C9BB"/>
    <w:rsid w:val="1315E3FD"/>
    <w:rsid w:val="131EB681"/>
    <w:rsid w:val="1338447B"/>
    <w:rsid w:val="135D9F9C"/>
    <w:rsid w:val="135E91F5"/>
    <w:rsid w:val="1363AD05"/>
    <w:rsid w:val="13927F48"/>
    <w:rsid w:val="13BE5E2A"/>
    <w:rsid w:val="13E8EE94"/>
    <w:rsid w:val="13EF0CA8"/>
    <w:rsid w:val="143FE5CB"/>
    <w:rsid w:val="1495DEB0"/>
    <w:rsid w:val="149ED120"/>
    <w:rsid w:val="14C54A16"/>
    <w:rsid w:val="14D4ADD9"/>
    <w:rsid w:val="14DB27CD"/>
    <w:rsid w:val="14E37383"/>
    <w:rsid w:val="151485DC"/>
    <w:rsid w:val="152383BF"/>
    <w:rsid w:val="1524D7D8"/>
    <w:rsid w:val="152B7BA1"/>
    <w:rsid w:val="153358E1"/>
    <w:rsid w:val="1535E825"/>
    <w:rsid w:val="1536B408"/>
    <w:rsid w:val="15633AE1"/>
    <w:rsid w:val="1566228C"/>
    <w:rsid w:val="1570B130"/>
    <w:rsid w:val="15824D34"/>
    <w:rsid w:val="15A82FAD"/>
    <w:rsid w:val="15E95DB8"/>
    <w:rsid w:val="15FABB2D"/>
    <w:rsid w:val="161D5760"/>
    <w:rsid w:val="161F0039"/>
    <w:rsid w:val="1666FC4F"/>
    <w:rsid w:val="166EC3D0"/>
    <w:rsid w:val="16930C2E"/>
    <w:rsid w:val="1696644F"/>
    <w:rsid w:val="16ABCC12"/>
    <w:rsid w:val="16AFBAFF"/>
    <w:rsid w:val="16B1E62F"/>
    <w:rsid w:val="16B6C3BB"/>
    <w:rsid w:val="16EF4383"/>
    <w:rsid w:val="170DDD4A"/>
    <w:rsid w:val="172E642C"/>
    <w:rsid w:val="17347F9F"/>
    <w:rsid w:val="173F5BB1"/>
    <w:rsid w:val="17B0EEA6"/>
    <w:rsid w:val="17B7BE39"/>
    <w:rsid w:val="17D89D40"/>
    <w:rsid w:val="17E8D77D"/>
    <w:rsid w:val="17EF227B"/>
    <w:rsid w:val="180BB59E"/>
    <w:rsid w:val="180D79B4"/>
    <w:rsid w:val="18209FCA"/>
    <w:rsid w:val="1846A8C4"/>
    <w:rsid w:val="1879F7AF"/>
    <w:rsid w:val="1892F78D"/>
    <w:rsid w:val="18C53276"/>
    <w:rsid w:val="18C5E80D"/>
    <w:rsid w:val="18CE5006"/>
    <w:rsid w:val="19004A04"/>
    <w:rsid w:val="193371E0"/>
    <w:rsid w:val="19AB78DE"/>
    <w:rsid w:val="19E17703"/>
    <w:rsid w:val="19E9FF3F"/>
    <w:rsid w:val="19EBEF62"/>
    <w:rsid w:val="1A429C1A"/>
    <w:rsid w:val="1A5B9A31"/>
    <w:rsid w:val="1AA7C144"/>
    <w:rsid w:val="1B1F1174"/>
    <w:rsid w:val="1B39E6C2"/>
    <w:rsid w:val="1B4B7427"/>
    <w:rsid w:val="1B59478A"/>
    <w:rsid w:val="1B5DF339"/>
    <w:rsid w:val="1B7708E6"/>
    <w:rsid w:val="1B88D140"/>
    <w:rsid w:val="1B899A8E"/>
    <w:rsid w:val="1B9B3BDD"/>
    <w:rsid w:val="1BA8EB6C"/>
    <w:rsid w:val="1BC002EF"/>
    <w:rsid w:val="1BDF563A"/>
    <w:rsid w:val="1C266C4F"/>
    <w:rsid w:val="1C589F3C"/>
    <w:rsid w:val="1C6659A9"/>
    <w:rsid w:val="1C7A9343"/>
    <w:rsid w:val="1C8E84A1"/>
    <w:rsid w:val="1C99847D"/>
    <w:rsid w:val="1CAAA31D"/>
    <w:rsid w:val="1CF623AB"/>
    <w:rsid w:val="1D24A1A1"/>
    <w:rsid w:val="1D254451"/>
    <w:rsid w:val="1D306849"/>
    <w:rsid w:val="1D5A8E14"/>
    <w:rsid w:val="1D858FD2"/>
    <w:rsid w:val="1D98C1B8"/>
    <w:rsid w:val="1DA5F215"/>
    <w:rsid w:val="1DB34192"/>
    <w:rsid w:val="1DD05BC0"/>
    <w:rsid w:val="1DDAE55D"/>
    <w:rsid w:val="1DEF6A0F"/>
    <w:rsid w:val="1DF11408"/>
    <w:rsid w:val="1E261F70"/>
    <w:rsid w:val="1E2A5502"/>
    <w:rsid w:val="1E673A4C"/>
    <w:rsid w:val="1E6E59B1"/>
    <w:rsid w:val="1E76EBC2"/>
    <w:rsid w:val="1E916DBD"/>
    <w:rsid w:val="1EB6DDF7"/>
    <w:rsid w:val="1EB830CC"/>
    <w:rsid w:val="1ED7F17D"/>
    <w:rsid w:val="1F043A01"/>
    <w:rsid w:val="1F18713A"/>
    <w:rsid w:val="1F18F993"/>
    <w:rsid w:val="1F4854F5"/>
    <w:rsid w:val="1F556090"/>
    <w:rsid w:val="1FEE404B"/>
    <w:rsid w:val="202D0688"/>
    <w:rsid w:val="20978E53"/>
    <w:rsid w:val="209B9622"/>
    <w:rsid w:val="20A6F5B0"/>
    <w:rsid w:val="20C6D90F"/>
    <w:rsid w:val="20CFA72B"/>
    <w:rsid w:val="212F7F1B"/>
    <w:rsid w:val="215D78D6"/>
    <w:rsid w:val="2179D81D"/>
    <w:rsid w:val="21A2D5C0"/>
    <w:rsid w:val="2209790F"/>
    <w:rsid w:val="2268A34B"/>
    <w:rsid w:val="2269C02E"/>
    <w:rsid w:val="226E25D5"/>
    <w:rsid w:val="227E4A7A"/>
    <w:rsid w:val="22C0C46E"/>
    <w:rsid w:val="22D107AB"/>
    <w:rsid w:val="22D4A54C"/>
    <w:rsid w:val="22DE304E"/>
    <w:rsid w:val="233F0BBF"/>
    <w:rsid w:val="2378A06C"/>
    <w:rsid w:val="2383C28C"/>
    <w:rsid w:val="238DF311"/>
    <w:rsid w:val="238DFBF7"/>
    <w:rsid w:val="23A54970"/>
    <w:rsid w:val="23DE6183"/>
    <w:rsid w:val="23E285E2"/>
    <w:rsid w:val="240BA53E"/>
    <w:rsid w:val="240FEF30"/>
    <w:rsid w:val="24240BC4"/>
    <w:rsid w:val="2439803A"/>
    <w:rsid w:val="245BC704"/>
    <w:rsid w:val="24B93F15"/>
    <w:rsid w:val="24DE601C"/>
    <w:rsid w:val="24DEFBD1"/>
    <w:rsid w:val="25130A05"/>
    <w:rsid w:val="25278228"/>
    <w:rsid w:val="25404EFF"/>
    <w:rsid w:val="2547E528"/>
    <w:rsid w:val="25EE46AB"/>
    <w:rsid w:val="261828D2"/>
    <w:rsid w:val="262CEB3E"/>
    <w:rsid w:val="26421052"/>
    <w:rsid w:val="26532055"/>
    <w:rsid w:val="265C0CEC"/>
    <w:rsid w:val="265F51E4"/>
    <w:rsid w:val="26995CB6"/>
    <w:rsid w:val="26AB5D61"/>
    <w:rsid w:val="2761B22E"/>
    <w:rsid w:val="27A33F69"/>
    <w:rsid w:val="27B5B2CF"/>
    <w:rsid w:val="2808F131"/>
    <w:rsid w:val="28460FA6"/>
    <w:rsid w:val="2859C929"/>
    <w:rsid w:val="28834672"/>
    <w:rsid w:val="288F8214"/>
    <w:rsid w:val="28A119F6"/>
    <w:rsid w:val="28A328B0"/>
    <w:rsid w:val="28BA5783"/>
    <w:rsid w:val="28BCB3CA"/>
    <w:rsid w:val="28CBB76F"/>
    <w:rsid w:val="28DD6F0E"/>
    <w:rsid w:val="2946DB92"/>
    <w:rsid w:val="296EA25D"/>
    <w:rsid w:val="297B7393"/>
    <w:rsid w:val="29803C80"/>
    <w:rsid w:val="2990682E"/>
    <w:rsid w:val="29A11E88"/>
    <w:rsid w:val="29D6F1EE"/>
    <w:rsid w:val="29F509DE"/>
    <w:rsid w:val="2A69F747"/>
    <w:rsid w:val="2A76383C"/>
    <w:rsid w:val="2A8089C3"/>
    <w:rsid w:val="2A900D05"/>
    <w:rsid w:val="2A9F005E"/>
    <w:rsid w:val="2AA11056"/>
    <w:rsid w:val="2AA5E8C9"/>
    <w:rsid w:val="2AAF1701"/>
    <w:rsid w:val="2AC1B7CE"/>
    <w:rsid w:val="2AC76CF0"/>
    <w:rsid w:val="2AD094C7"/>
    <w:rsid w:val="2AD5D60D"/>
    <w:rsid w:val="2AF06B13"/>
    <w:rsid w:val="2B14F966"/>
    <w:rsid w:val="2B1B567C"/>
    <w:rsid w:val="2B286B3B"/>
    <w:rsid w:val="2B3C466D"/>
    <w:rsid w:val="2B5A3183"/>
    <w:rsid w:val="2B79A069"/>
    <w:rsid w:val="2B94191D"/>
    <w:rsid w:val="2BB4F22F"/>
    <w:rsid w:val="2BCE8368"/>
    <w:rsid w:val="2BD77136"/>
    <w:rsid w:val="2BEC3EBD"/>
    <w:rsid w:val="2BF1F845"/>
    <w:rsid w:val="2C00EADC"/>
    <w:rsid w:val="2C4D3D1D"/>
    <w:rsid w:val="2C57B95E"/>
    <w:rsid w:val="2C7825BB"/>
    <w:rsid w:val="2C8A6CEC"/>
    <w:rsid w:val="2CA20983"/>
    <w:rsid w:val="2CAF1B60"/>
    <w:rsid w:val="2CC7756E"/>
    <w:rsid w:val="2CEF3554"/>
    <w:rsid w:val="2CF360FA"/>
    <w:rsid w:val="2D0408A0"/>
    <w:rsid w:val="2D14663A"/>
    <w:rsid w:val="2D275D42"/>
    <w:rsid w:val="2D3F8B69"/>
    <w:rsid w:val="2D64D684"/>
    <w:rsid w:val="2D7A6F8A"/>
    <w:rsid w:val="2D8264E6"/>
    <w:rsid w:val="2D893617"/>
    <w:rsid w:val="2DB82A85"/>
    <w:rsid w:val="2DC813C2"/>
    <w:rsid w:val="2DCFE521"/>
    <w:rsid w:val="2DDE2B9B"/>
    <w:rsid w:val="2DFD846A"/>
    <w:rsid w:val="2ED7CC5F"/>
    <w:rsid w:val="2EDAAA31"/>
    <w:rsid w:val="2EEF5CB4"/>
    <w:rsid w:val="2F217C61"/>
    <w:rsid w:val="2F291B0B"/>
    <w:rsid w:val="2F6FA6F9"/>
    <w:rsid w:val="2FA38DC4"/>
    <w:rsid w:val="2FAE514E"/>
    <w:rsid w:val="300B89F5"/>
    <w:rsid w:val="303D49E6"/>
    <w:rsid w:val="304F015B"/>
    <w:rsid w:val="30504076"/>
    <w:rsid w:val="305796EF"/>
    <w:rsid w:val="3076B2FA"/>
    <w:rsid w:val="308164A0"/>
    <w:rsid w:val="30847730"/>
    <w:rsid w:val="30B3F9FE"/>
    <w:rsid w:val="30C9E49D"/>
    <w:rsid w:val="30DF6CB0"/>
    <w:rsid w:val="30E80202"/>
    <w:rsid w:val="30E87C5E"/>
    <w:rsid w:val="3124DFE9"/>
    <w:rsid w:val="312DDC62"/>
    <w:rsid w:val="313DE734"/>
    <w:rsid w:val="313DFD45"/>
    <w:rsid w:val="317CC66E"/>
    <w:rsid w:val="31DFDE90"/>
    <w:rsid w:val="31E0A3D0"/>
    <w:rsid w:val="31F521D0"/>
    <w:rsid w:val="322FCE80"/>
    <w:rsid w:val="32454D58"/>
    <w:rsid w:val="3253D314"/>
    <w:rsid w:val="326798BE"/>
    <w:rsid w:val="32A35644"/>
    <w:rsid w:val="32B78673"/>
    <w:rsid w:val="32C9ACC3"/>
    <w:rsid w:val="32DD91C6"/>
    <w:rsid w:val="32F21112"/>
    <w:rsid w:val="334DA8A5"/>
    <w:rsid w:val="334F9A49"/>
    <w:rsid w:val="337FBA8C"/>
    <w:rsid w:val="3385D4AA"/>
    <w:rsid w:val="338BD72D"/>
    <w:rsid w:val="33B27D98"/>
    <w:rsid w:val="33D41808"/>
    <w:rsid w:val="34428266"/>
    <w:rsid w:val="3470FFC8"/>
    <w:rsid w:val="347B0D7A"/>
    <w:rsid w:val="34B8D5EA"/>
    <w:rsid w:val="35187E74"/>
    <w:rsid w:val="3531028E"/>
    <w:rsid w:val="35514AF2"/>
    <w:rsid w:val="356FE869"/>
    <w:rsid w:val="35876B21"/>
    <w:rsid w:val="35C325D2"/>
    <w:rsid w:val="35C7EDA1"/>
    <w:rsid w:val="35DAF706"/>
    <w:rsid w:val="35EEE26F"/>
    <w:rsid w:val="35EF7CE6"/>
    <w:rsid w:val="35F56E34"/>
    <w:rsid w:val="36070D05"/>
    <w:rsid w:val="3607E12B"/>
    <w:rsid w:val="3616F9D1"/>
    <w:rsid w:val="36171E55"/>
    <w:rsid w:val="36278C71"/>
    <w:rsid w:val="362E123A"/>
    <w:rsid w:val="367EB2EA"/>
    <w:rsid w:val="36877B6E"/>
    <w:rsid w:val="368DF28D"/>
    <w:rsid w:val="36BC6CEA"/>
    <w:rsid w:val="36BE6DAC"/>
    <w:rsid w:val="36D62C03"/>
    <w:rsid w:val="36E8909B"/>
    <w:rsid w:val="36EEC22B"/>
    <w:rsid w:val="37043130"/>
    <w:rsid w:val="375D4866"/>
    <w:rsid w:val="37619081"/>
    <w:rsid w:val="37640E42"/>
    <w:rsid w:val="3778FFCB"/>
    <w:rsid w:val="37833682"/>
    <w:rsid w:val="37B7231B"/>
    <w:rsid w:val="37E7F4EB"/>
    <w:rsid w:val="37F11AA2"/>
    <w:rsid w:val="38027D6F"/>
    <w:rsid w:val="3822842A"/>
    <w:rsid w:val="382A971E"/>
    <w:rsid w:val="384D3A4A"/>
    <w:rsid w:val="3851B4CC"/>
    <w:rsid w:val="38538B00"/>
    <w:rsid w:val="3856642A"/>
    <w:rsid w:val="385E7C4C"/>
    <w:rsid w:val="387229AD"/>
    <w:rsid w:val="3883C66F"/>
    <w:rsid w:val="38845B74"/>
    <w:rsid w:val="389C9DC0"/>
    <w:rsid w:val="389E12FB"/>
    <w:rsid w:val="38CA80DE"/>
    <w:rsid w:val="38FDD8DA"/>
    <w:rsid w:val="391297C8"/>
    <w:rsid w:val="398E8114"/>
    <w:rsid w:val="39C05CCE"/>
    <w:rsid w:val="3A03CCC7"/>
    <w:rsid w:val="3A167777"/>
    <w:rsid w:val="3A4CAB41"/>
    <w:rsid w:val="3A7D9BAA"/>
    <w:rsid w:val="3AA0FC58"/>
    <w:rsid w:val="3AA41F59"/>
    <w:rsid w:val="3AE0B670"/>
    <w:rsid w:val="3B14B1E9"/>
    <w:rsid w:val="3B2548AE"/>
    <w:rsid w:val="3B5E79B5"/>
    <w:rsid w:val="3B6BBF77"/>
    <w:rsid w:val="3BDD2058"/>
    <w:rsid w:val="3C0005A2"/>
    <w:rsid w:val="3C04863E"/>
    <w:rsid w:val="3C193EF9"/>
    <w:rsid w:val="3C36B617"/>
    <w:rsid w:val="3C3BBFF0"/>
    <w:rsid w:val="3C52D2C5"/>
    <w:rsid w:val="3C9028EA"/>
    <w:rsid w:val="3C995CD6"/>
    <w:rsid w:val="3CD5EE92"/>
    <w:rsid w:val="3CD8A68E"/>
    <w:rsid w:val="3D250410"/>
    <w:rsid w:val="3D2F3C03"/>
    <w:rsid w:val="3D74D776"/>
    <w:rsid w:val="3D81756D"/>
    <w:rsid w:val="3D84E7CB"/>
    <w:rsid w:val="3DA48C22"/>
    <w:rsid w:val="3DAC5B7F"/>
    <w:rsid w:val="3DC48A70"/>
    <w:rsid w:val="3E10524D"/>
    <w:rsid w:val="3E121D6E"/>
    <w:rsid w:val="3E80773D"/>
    <w:rsid w:val="3E917AF0"/>
    <w:rsid w:val="3E9B851A"/>
    <w:rsid w:val="3ED75123"/>
    <w:rsid w:val="3EE23620"/>
    <w:rsid w:val="3EF8F3E9"/>
    <w:rsid w:val="3F17B4AF"/>
    <w:rsid w:val="3F281054"/>
    <w:rsid w:val="3F49714A"/>
    <w:rsid w:val="3F8C4428"/>
    <w:rsid w:val="3FB4CEE3"/>
    <w:rsid w:val="3FE53BA7"/>
    <w:rsid w:val="3FEBFDE1"/>
    <w:rsid w:val="3FF16545"/>
    <w:rsid w:val="401A5767"/>
    <w:rsid w:val="40244083"/>
    <w:rsid w:val="4025FD43"/>
    <w:rsid w:val="4026BE7F"/>
    <w:rsid w:val="4036A75C"/>
    <w:rsid w:val="404F371F"/>
    <w:rsid w:val="405A5F17"/>
    <w:rsid w:val="406B6467"/>
    <w:rsid w:val="40858969"/>
    <w:rsid w:val="4094C44A"/>
    <w:rsid w:val="40BEC5EC"/>
    <w:rsid w:val="40FF3213"/>
    <w:rsid w:val="410B90A2"/>
    <w:rsid w:val="4147A6AE"/>
    <w:rsid w:val="4185E596"/>
    <w:rsid w:val="41A26723"/>
    <w:rsid w:val="41AE3810"/>
    <w:rsid w:val="41C0B730"/>
    <w:rsid w:val="41F9B204"/>
    <w:rsid w:val="42008E07"/>
    <w:rsid w:val="4205FC7D"/>
    <w:rsid w:val="421A7699"/>
    <w:rsid w:val="422AC8E6"/>
    <w:rsid w:val="426350FE"/>
    <w:rsid w:val="426ECB9F"/>
    <w:rsid w:val="42A1EFDA"/>
    <w:rsid w:val="42A36722"/>
    <w:rsid w:val="42BF2A32"/>
    <w:rsid w:val="42C40141"/>
    <w:rsid w:val="42EADE11"/>
    <w:rsid w:val="430A61CF"/>
    <w:rsid w:val="430E93D8"/>
    <w:rsid w:val="431A17CB"/>
    <w:rsid w:val="43397711"/>
    <w:rsid w:val="433A6BF9"/>
    <w:rsid w:val="43408714"/>
    <w:rsid w:val="43A9FAE3"/>
    <w:rsid w:val="43AD6756"/>
    <w:rsid w:val="43C0D78F"/>
    <w:rsid w:val="43D1CB18"/>
    <w:rsid w:val="43D819D6"/>
    <w:rsid w:val="43EB7FF2"/>
    <w:rsid w:val="43FC4EBE"/>
    <w:rsid w:val="443330FF"/>
    <w:rsid w:val="4436E442"/>
    <w:rsid w:val="4472202D"/>
    <w:rsid w:val="4476E8B1"/>
    <w:rsid w:val="44855791"/>
    <w:rsid w:val="4493C331"/>
    <w:rsid w:val="44A06E36"/>
    <w:rsid w:val="44C95F09"/>
    <w:rsid w:val="4522A842"/>
    <w:rsid w:val="4557C07A"/>
    <w:rsid w:val="457B6E75"/>
    <w:rsid w:val="45A20329"/>
    <w:rsid w:val="45E4032A"/>
    <w:rsid w:val="45F7A2D0"/>
    <w:rsid w:val="460DF08E"/>
    <w:rsid w:val="4612B53B"/>
    <w:rsid w:val="4623A7F8"/>
    <w:rsid w:val="46254E6B"/>
    <w:rsid w:val="46395245"/>
    <w:rsid w:val="46881C25"/>
    <w:rsid w:val="4690DF03"/>
    <w:rsid w:val="46966823"/>
    <w:rsid w:val="46D959D0"/>
    <w:rsid w:val="46FF3344"/>
    <w:rsid w:val="4728E62F"/>
    <w:rsid w:val="474F24D4"/>
    <w:rsid w:val="478C485A"/>
    <w:rsid w:val="47F071F8"/>
    <w:rsid w:val="48264103"/>
    <w:rsid w:val="48397AE1"/>
    <w:rsid w:val="48473572"/>
    <w:rsid w:val="484BC95A"/>
    <w:rsid w:val="48752A31"/>
    <w:rsid w:val="48BEF115"/>
    <w:rsid w:val="48D95E56"/>
    <w:rsid w:val="48E02E9D"/>
    <w:rsid w:val="48E39E2E"/>
    <w:rsid w:val="48E9CC94"/>
    <w:rsid w:val="48FC6821"/>
    <w:rsid w:val="4941970B"/>
    <w:rsid w:val="497A0F16"/>
    <w:rsid w:val="49880E59"/>
    <w:rsid w:val="4998478B"/>
    <w:rsid w:val="4A10FA92"/>
    <w:rsid w:val="4A2B9BE5"/>
    <w:rsid w:val="4A518779"/>
    <w:rsid w:val="4A5AC176"/>
    <w:rsid w:val="4A61D891"/>
    <w:rsid w:val="4A748214"/>
    <w:rsid w:val="4AAD9F81"/>
    <w:rsid w:val="4ADA410E"/>
    <w:rsid w:val="4B08604E"/>
    <w:rsid w:val="4B107BF2"/>
    <w:rsid w:val="4B1A48C0"/>
    <w:rsid w:val="4B358C3C"/>
    <w:rsid w:val="4B4B9AA4"/>
    <w:rsid w:val="4B4F21D4"/>
    <w:rsid w:val="4B9292F0"/>
    <w:rsid w:val="4B99BF98"/>
    <w:rsid w:val="4BA7140F"/>
    <w:rsid w:val="4BAC03AE"/>
    <w:rsid w:val="4BBB0ABB"/>
    <w:rsid w:val="4BC2464B"/>
    <w:rsid w:val="4BD45D8E"/>
    <w:rsid w:val="4C1DF1BA"/>
    <w:rsid w:val="4C9E192D"/>
    <w:rsid w:val="4CA85744"/>
    <w:rsid w:val="4CB5928B"/>
    <w:rsid w:val="4CBB6F1A"/>
    <w:rsid w:val="4CC8E5C8"/>
    <w:rsid w:val="4CD31387"/>
    <w:rsid w:val="4CE76B05"/>
    <w:rsid w:val="4CF1CABE"/>
    <w:rsid w:val="4D2DBA27"/>
    <w:rsid w:val="4D3C64AB"/>
    <w:rsid w:val="4D4C4BB0"/>
    <w:rsid w:val="4D4F1392"/>
    <w:rsid w:val="4D646A59"/>
    <w:rsid w:val="4D78903C"/>
    <w:rsid w:val="4D926238"/>
    <w:rsid w:val="4DA15CF9"/>
    <w:rsid w:val="4DA76DA5"/>
    <w:rsid w:val="4DCDBA4B"/>
    <w:rsid w:val="4E027689"/>
    <w:rsid w:val="4E05A71D"/>
    <w:rsid w:val="4E14DA87"/>
    <w:rsid w:val="4E2C6ECE"/>
    <w:rsid w:val="4E2EB9DD"/>
    <w:rsid w:val="4E33F136"/>
    <w:rsid w:val="4E6D15F8"/>
    <w:rsid w:val="4EBC40E5"/>
    <w:rsid w:val="4ED8350C"/>
    <w:rsid w:val="4ED8A12D"/>
    <w:rsid w:val="4EE12318"/>
    <w:rsid w:val="4F2E3299"/>
    <w:rsid w:val="4F3D08E8"/>
    <w:rsid w:val="4F420333"/>
    <w:rsid w:val="4F5BC940"/>
    <w:rsid w:val="4F627D53"/>
    <w:rsid w:val="4F7944AA"/>
    <w:rsid w:val="4F86D8D7"/>
    <w:rsid w:val="4FA4F8C3"/>
    <w:rsid w:val="5013BD55"/>
    <w:rsid w:val="505EF088"/>
    <w:rsid w:val="50A7359C"/>
    <w:rsid w:val="50EEAC62"/>
    <w:rsid w:val="5101194E"/>
    <w:rsid w:val="5146EA01"/>
    <w:rsid w:val="51D24003"/>
    <w:rsid w:val="51D46488"/>
    <w:rsid w:val="51FF650B"/>
    <w:rsid w:val="5237DB7C"/>
    <w:rsid w:val="52414BF3"/>
    <w:rsid w:val="52531D40"/>
    <w:rsid w:val="527B74B3"/>
    <w:rsid w:val="528E9638"/>
    <w:rsid w:val="529E6A93"/>
    <w:rsid w:val="52ABA7B2"/>
    <w:rsid w:val="52BAD81E"/>
    <w:rsid w:val="52E97C01"/>
    <w:rsid w:val="52F7641E"/>
    <w:rsid w:val="530A3426"/>
    <w:rsid w:val="5325C6F5"/>
    <w:rsid w:val="533F29D1"/>
    <w:rsid w:val="5345A4F0"/>
    <w:rsid w:val="53471757"/>
    <w:rsid w:val="53881B6C"/>
    <w:rsid w:val="5390ACCC"/>
    <w:rsid w:val="53934875"/>
    <w:rsid w:val="539F9E79"/>
    <w:rsid w:val="53EAD4A4"/>
    <w:rsid w:val="54207DF4"/>
    <w:rsid w:val="54534DEA"/>
    <w:rsid w:val="54B21976"/>
    <w:rsid w:val="54E06F7A"/>
    <w:rsid w:val="55554BD6"/>
    <w:rsid w:val="556C9816"/>
    <w:rsid w:val="55A8D8BA"/>
    <w:rsid w:val="55B4D912"/>
    <w:rsid w:val="55BA492B"/>
    <w:rsid w:val="55F50E70"/>
    <w:rsid w:val="561F0B75"/>
    <w:rsid w:val="5620E38B"/>
    <w:rsid w:val="5620EC61"/>
    <w:rsid w:val="566B2DA2"/>
    <w:rsid w:val="567EB819"/>
    <w:rsid w:val="568007A2"/>
    <w:rsid w:val="56C6070D"/>
    <w:rsid w:val="56CE578F"/>
    <w:rsid w:val="573523EE"/>
    <w:rsid w:val="574EE5D6"/>
    <w:rsid w:val="57516806"/>
    <w:rsid w:val="5767AFB2"/>
    <w:rsid w:val="577696FC"/>
    <w:rsid w:val="57B639D8"/>
    <w:rsid w:val="57BB2849"/>
    <w:rsid w:val="57C713F2"/>
    <w:rsid w:val="57CEBD6F"/>
    <w:rsid w:val="58437A9C"/>
    <w:rsid w:val="584A1545"/>
    <w:rsid w:val="58633699"/>
    <w:rsid w:val="5870D85E"/>
    <w:rsid w:val="5891F1AD"/>
    <w:rsid w:val="589A767F"/>
    <w:rsid w:val="58BB3C6F"/>
    <w:rsid w:val="58D0F44F"/>
    <w:rsid w:val="59115665"/>
    <w:rsid w:val="59248EEA"/>
    <w:rsid w:val="594181EC"/>
    <w:rsid w:val="59A01982"/>
    <w:rsid w:val="59CAB909"/>
    <w:rsid w:val="59DD6AEE"/>
    <w:rsid w:val="59E92090"/>
    <w:rsid w:val="59EBAF3E"/>
    <w:rsid w:val="5A0289F9"/>
    <w:rsid w:val="5A1F4133"/>
    <w:rsid w:val="5A2CA388"/>
    <w:rsid w:val="5A4ADAE7"/>
    <w:rsid w:val="5AA52FFA"/>
    <w:rsid w:val="5B4A3BB6"/>
    <w:rsid w:val="5B58FFC2"/>
    <w:rsid w:val="5B82555F"/>
    <w:rsid w:val="5BA0B87D"/>
    <w:rsid w:val="5BCE8C28"/>
    <w:rsid w:val="5BE61A4B"/>
    <w:rsid w:val="5C3DE09E"/>
    <w:rsid w:val="5CC26AB1"/>
    <w:rsid w:val="5CD44EC8"/>
    <w:rsid w:val="5CDF0812"/>
    <w:rsid w:val="5CE7B72F"/>
    <w:rsid w:val="5D5DB037"/>
    <w:rsid w:val="5D9ACAF9"/>
    <w:rsid w:val="5DB67336"/>
    <w:rsid w:val="5E086FA6"/>
    <w:rsid w:val="5E335BC1"/>
    <w:rsid w:val="5E3959B4"/>
    <w:rsid w:val="5E728A8E"/>
    <w:rsid w:val="5E7647F8"/>
    <w:rsid w:val="5EA954C9"/>
    <w:rsid w:val="5EDBB03E"/>
    <w:rsid w:val="5EE83EE9"/>
    <w:rsid w:val="5EF7D1AD"/>
    <w:rsid w:val="5F24012C"/>
    <w:rsid w:val="5F5FF38C"/>
    <w:rsid w:val="5F904DFB"/>
    <w:rsid w:val="5F938A9E"/>
    <w:rsid w:val="5F9BDF3F"/>
    <w:rsid w:val="5FA00D68"/>
    <w:rsid w:val="5FD6003D"/>
    <w:rsid w:val="5FEC13C3"/>
    <w:rsid w:val="601A9B26"/>
    <w:rsid w:val="6027C04E"/>
    <w:rsid w:val="603E6168"/>
    <w:rsid w:val="60DE7F4D"/>
    <w:rsid w:val="60E8144A"/>
    <w:rsid w:val="60EA1B43"/>
    <w:rsid w:val="6126AA63"/>
    <w:rsid w:val="619F4196"/>
    <w:rsid w:val="61D98CA4"/>
    <w:rsid w:val="61F1A22A"/>
    <w:rsid w:val="621B9DEC"/>
    <w:rsid w:val="62240052"/>
    <w:rsid w:val="6256975A"/>
    <w:rsid w:val="626A0940"/>
    <w:rsid w:val="627EFEF4"/>
    <w:rsid w:val="6282FDD5"/>
    <w:rsid w:val="62CFB122"/>
    <w:rsid w:val="6310DE65"/>
    <w:rsid w:val="63147D23"/>
    <w:rsid w:val="6320A6FB"/>
    <w:rsid w:val="63272BA8"/>
    <w:rsid w:val="63554D9B"/>
    <w:rsid w:val="6364D9CB"/>
    <w:rsid w:val="636A9C9E"/>
    <w:rsid w:val="63AF2161"/>
    <w:rsid w:val="63B68DC9"/>
    <w:rsid w:val="63B7FF8C"/>
    <w:rsid w:val="63C43E5E"/>
    <w:rsid w:val="641864C9"/>
    <w:rsid w:val="642A3A72"/>
    <w:rsid w:val="642FE831"/>
    <w:rsid w:val="644C3BE3"/>
    <w:rsid w:val="645321C6"/>
    <w:rsid w:val="64830454"/>
    <w:rsid w:val="649DE57D"/>
    <w:rsid w:val="64EB14C5"/>
    <w:rsid w:val="64F90B82"/>
    <w:rsid w:val="64FF86A1"/>
    <w:rsid w:val="651FC4EB"/>
    <w:rsid w:val="652E10DF"/>
    <w:rsid w:val="654D2A26"/>
    <w:rsid w:val="6551C016"/>
    <w:rsid w:val="6565AC0F"/>
    <w:rsid w:val="657170D4"/>
    <w:rsid w:val="6572FFBF"/>
    <w:rsid w:val="657A1A53"/>
    <w:rsid w:val="658B62C2"/>
    <w:rsid w:val="658D8D8E"/>
    <w:rsid w:val="65988241"/>
    <w:rsid w:val="65A57E82"/>
    <w:rsid w:val="65B0AF8A"/>
    <w:rsid w:val="65EFDD32"/>
    <w:rsid w:val="66142BAB"/>
    <w:rsid w:val="6641292D"/>
    <w:rsid w:val="66A0B737"/>
    <w:rsid w:val="66BA306C"/>
    <w:rsid w:val="66C37132"/>
    <w:rsid w:val="66CA1C1F"/>
    <w:rsid w:val="66EAB39A"/>
    <w:rsid w:val="6726804F"/>
    <w:rsid w:val="6774D13D"/>
    <w:rsid w:val="679D2B20"/>
    <w:rsid w:val="67AB5C85"/>
    <w:rsid w:val="67C33A50"/>
    <w:rsid w:val="6804313A"/>
    <w:rsid w:val="682E54A4"/>
    <w:rsid w:val="6851186F"/>
    <w:rsid w:val="686AC150"/>
    <w:rsid w:val="688A96B6"/>
    <w:rsid w:val="68A4471E"/>
    <w:rsid w:val="68A69DCC"/>
    <w:rsid w:val="68AD4D5A"/>
    <w:rsid w:val="68F3262F"/>
    <w:rsid w:val="6908C787"/>
    <w:rsid w:val="693B7DB7"/>
    <w:rsid w:val="6956AD55"/>
    <w:rsid w:val="696F958D"/>
    <w:rsid w:val="6977A4C3"/>
    <w:rsid w:val="698051BC"/>
    <w:rsid w:val="69955A24"/>
    <w:rsid w:val="69B86A99"/>
    <w:rsid w:val="69B97EDE"/>
    <w:rsid w:val="69B9CF67"/>
    <w:rsid w:val="69B9DE97"/>
    <w:rsid w:val="69C4C7D6"/>
    <w:rsid w:val="69CC7CA5"/>
    <w:rsid w:val="69D48AAA"/>
    <w:rsid w:val="69D65CB5"/>
    <w:rsid w:val="69E0BA43"/>
    <w:rsid w:val="6A209B49"/>
    <w:rsid w:val="6A21C08E"/>
    <w:rsid w:val="6A3C9969"/>
    <w:rsid w:val="6A5360BD"/>
    <w:rsid w:val="6A8A0DE1"/>
    <w:rsid w:val="6A8A9B6C"/>
    <w:rsid w:val="6A9F29B5"/>
    <w:rsid w:val="6AA80FE5"/>
    <w:rsid w:val="6AC0A14F"/>
    <w:rsid w:val="6AE2FD47"/>
    <w:rsid w:val="6AE8078F"/>
    <w:rsid w:val="6B14B035"/>
    <w:rsid w:val="6B1BE093"/>
    <w:rsid w:val="6B38A4EA"/>
    <w:rsid w:val="6B4157B2"/>
    <w:rsid w:val="6B559FC8"/>
    <w:rsid w:val="6B684D06"/>
    <w:rsid w:val="6B8A3602"/>
    <w:rsid w:val="6B95EE5A"/>
    <w:rsid w:val="6BDC4457"/>
    <w:rsid w:val="6BE95BD7"/>
    <w:rsid w:val="6BFA1B2C"/>
    <w:rsid w:val="6C4C65D7"/>
    <w:rsid w:val="6C744DE1"/>
    <w:rsid w:val="6C81C292"/>
    <w:rsid w:val="6C8E4E17"/>
    <w:rsid w:val="6C9C7310"/>
    <w:rsid w:val="6CCB7F21"/>
    <w:rsid w:val="6CD4754B"/>
    <w:rsid w:val="6CDE2EAC"/>
    <w:rsid w:val="6CE60D3C"/>
    <w:rsid w:val="6CF95371"/>
    <w:rsid w:val="6D041D67"/>
    <w:rsid w:val="6D056187"/>
    <w:rsid w:val="6D3E3273"/>
    <w:rsid w:val="6D583C0B"/>
    <w:rsid w:val="6D674520"/>
    <w:rsid w:val="6D852C38"/>
    <w:rsid w:val="6DDA18FC"/>
    <w:rsid w:val="6DDB6DFD"/>
    <w:rsid w:val="6DDD4596"/>
    <w:rsid w:val="6DE6957C"/>
    <w:rsid w:val="6DEFA529"/>
    <w:rsid w:val="6E03CD65"/>
    <w:rsid w:val="6E1DA661"/>
    <w:rsid w:val="6E284BB8"/>
    <w:rsid w:val="6E439215"/>
    <w:rsid w:val="6E4D2BA7"/>
    <w:rsid w:val="6E52105E"/>
    <w:rsid w:val="6E55F98C"/>
    <w:rsid w:val="6E7045AC"/>
    <w:rsid w:val="6E9523D2"/>
    <w:rsid w:val="6E9A69E5"/>
    <w:rsid w:val="6EC6AE6F"/>
    <w:rsid w:val="6F0914BF"/>
    <w:rsid w:val="6F1AA35F"/>
    <w:rsid w:val="6F2250F8"/>
    <w:rsid w:val="6F4342CC"/>
    <w:rsid w:val="6F46C3DC"/>
    <w:rsid w:val="6F48764B"/>
    <w:rsid w:val="6F4AC706"/>
    <w:rsid w:val="6F7FC8A6"/>
    <w:rsid w:val="6F81B4BE"/>
    <w:rsid w:val="6FB0D909"/>
    <w:rsid w:val="6FBCDDA2"/>
    <w:rsid w:val="6FC8EAF5"/>
    <w:rsid w:val="6FCB5BED"/>
    <w:rsid w:val="6FCBBA99"/>
    <w:rsid w:val="6FDA80F8"/>
    <w:rsid w:val="7029201C"/>
    <w:rsid w:val="702D09DC"/>
    <w:rsid w:val="7030FF02"/>
    <w:rsid w:val="703E3A3B"/>
    <w:rsid w:val="7057B91B"/>
    <w:rsid w:val="705920C5"/>
    <w:rsid w:val="7075D335"/>
    <w:rsid w:val="707E1B4E"/>
    <w:rsid w:val="7088552C"/>
    <w:rsid w:val="70B47B8B"/>
    <w:rsid w:val="70B81D94"/>
    <w:rsid w:val="70C3A284"/>
    <w:rsid w:val="70D85072"/>
    <w:rsid w:val="70F52EA2"/>
    <w:rsid w:val="70F60FCE"/>
    <w:rsid w:val="7100AC77"/>
    <w:rsid w:val="711658BF"/>
    <w:rsid w:val="711A5B3D"/>
    <w:rsid w:val="713B68C4"/>
    <w:rsid w:val="717ED968"/>
    <w:rsid w:val="71965188"/>
    <w:rsid w:val="7196F643"/>
    <w:rsid w:val="71D9FC6C"/>
    <w:rsid w:val="71DAEB0A"/>
    <w:rsid w:val="71EA0605"/>
    <w:rsid w:val="7224258D"/>
    <w:rsid w:val="7225DFF7"/>
    <w:rsid w:val="7235F257"/>
    <w:rsid w:val="725222D8"/>
    <w:rsid w:val="72E929B1"/>
    <w:rsid w:val="72FEBEE9"/>
    <w:rsid w:val="73057D21"/>
    <w:rsid w:val="73227275"/>
    <w:rsid w:val="7347562B"/>
    <w:rsid w:val="737BDF51"/>
    <w:rsid w:val="739CA5C7"/>
    <w:rsid w:val="73C351AE"/>
    <w:rsid w:val="73E2A068"/>
    <w:rsid w:val="73FF428F"/>
    <w:rsid w:val="7415666E"/>
    <w:rsid w:val="7442FFC8"/>
    <w:rsid w:val="748B473C"/>
    <w:rsid w:val="74BD728F"/>
    <w:rsid w:val="74BEDD3F"/>
    <w:rsid w:val="74E27B8D"/>
    <w:rsid w:val="74E4ECF4"/>
    <w:rsid w:val="750F2F4C"/>
    <w:rsid w:val="7510736C"/>
    <w:rsid w:val="75638AA3"/>
    <w:rsid w:val="756F4B75"/>
    <w:rsid w:val="757A5DCA"/>
    <w:rsid w:val="759713A7"/>
    <w:rsid w:val="75ACCB11"/>
    <w:rsid w:val="75C41D27"/>
    <w:rsid w:val="75D0A185"/>
    <w:rsid w:val="75D5F377"/>
    <w:rsid w:val="75E1DC5C"/>
    <w:rsid w:val="75E7047A"/>
    <w:rsid w:val="75FBD1BD"/>
    <w:rsid w:val="76022D97"/>
    <w:rsid w:val="7626BD02"/>
    <w:rsid w:val="763D1DE3"/>
    <w:rsid w:val="767B2EFE"/>
    <w:rsid w:val="767E4BEE"/>
    <w:rsid w:val="7681BAEE"/>
    <w:rsid w:val="76982421"/>
    <w:rsid w:val="769C50FF"/>
    <w:rsid w:val="76F6E24F"/>
    <w:rsid w:val="7735E105"/>
    <w:rsid w:val="777DACBD"/>
    <w:rsid w:val="77942CDB"/>
    <w:rsid w:val="77FB1EC8"/>
    <w:rsid w:val="77FEEF5A"/>
    <w:rsid w:val="781A1C4F"/>
    <w:rsid w:val="785C3FEA"/>
    <w:rsid w:val="7896DE89"/>
    <w:rsid w:val="78A9B334"/>
    <w:rsid w:val="78AE9541"/>
    <w:rsid w:val="78B90EDA"/>
    <w:rsid w:val="78C62988"/>
    <w:rsid w:val="78E7CCCE"/>
    <w:rsid w:val="790ADF6E"/>
    <w:rsid w:val="7917F6DC"/>
    <w:rsid w:val="79202550"/>
    <w:rsid w:val="793BD721"/>
    <w:rsid w:val="7968C9D6"/>
    <w:rsid w:val="7974BEA5"/>
    <w:rsid w:val="797B21C4"/>
    <w:rsid w:val="798908D9"/>
    <w:rsid w:val="798FD502"/>
    <w:rsid w:val="79A576C4"/>
    <w:rsid w:val="79E1A6D1"/>
    <w:rsid w:val="7A06A64F"/>
    <w:rsid w:val="7A48CAA2"/>
    <w:rsid w:val="7A543272"/>
    <w:rsid w:val="7A5746AD"/>
    <w:rsid w:val="7A5DFE5C"/>
    <w:rsid w:val="7A62458E"/>
    <w:rsid w:val="7A7705D5"/>
    <w:rsid w:val="7AB54D7F"/>
    <w:rsid w:val="7AC97B7E"/>
    <w:rsid w:val="7AFB5E04"/>
    <w:rsid w:val="7B0DBE20"/>
    <w:rsid w:val="7B0F9A57"/>
    <w:rsid w:val="7B2849A2"/>
    <w:rsid w:val="7B35A057"/>
    <w:rsid w:val="7B903E66"/>
    <w:rsid w:val="7BC89821"/>
    <w:rsid w:val="7BF60776"/>
    <w:rsid w:val="7BFE6CFF"/>
    <w:rsid w:val="7C076D27"/>
    <w:rsid w:val="7C0CE0F0"/>
    <w:rsid w:val="7C458372"/>
    <w:rsid w:val="7C6D2C27"/>
    <w:rsid w:val="7CE86A8C"/>
    <w:rsid w:val="7D718703"/>
    <w:rsid w:val="7D961409"/>
    <w:rsid w:val="7DA33D88"/>
    <w:rsid w:val="7DBCF502"/>
    <w:rsid w:val="7DBF0CD0"/>
    <w:rsid w:val="7DC8AB24"/>
    <w:rsid w:val="7DCCC52E"/>
    <w:rsid w:val="7DE70586"/>
    <w:rsid w:val="7DEC5325"/>
    <w:rsid w:val="7E0ADF51"/>
    <w:rsid w:val="7E1BEBA9"/>
    <w:rsid w:val="7E9BE919"/>
    <w:rsid w:val="7EB3BC3C"/>
    <w:rsid w:val="7EB755B2"/>
    <w:rsid w:val="7ECCF70A"/>
    <w:rsid w:val="7EE0E928"/>
    <w:rsid w:val="7F0F4AC4"/>
    <w:rsid w:val="7F1A4FA4"/>
    <w:rsid w:val="7F1FA53E"/>
    <w:rsid w:val="7F4BCC2D"/>
    <w:rsid w:val="7F9AB632"/>
    <w:rsid w:val="7FAA067F"/>
    <w:rsid w:val="7FE40029"/>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B6B5E2"/>
  <w15:chartTrackingRefBased/>
  <w15:docId w15:val="{7DCAA6A1-5AA0-4DEF-91C3-553E0FDE8C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Normaallaadveeb">
    <w:name w:val="Normal (Web)"/>
    <w:basedOn w:val="Normaallaad"/>
    <w:uiPriority w:val="99"/>
    <w:unhideWhenUsed/>
    <w:rsid w:val="0060396B"/>
    <w:pPr>
      <w:suppressAutoHyphens/>
      <w:autoSpaceDN w:val="0"/>
      <w:spacing w:before="280" w:after="119" w:line="240" w:lineRule="auto"/>
    </w:pPr>
    <w:rPr>
      <w:rFonts w:ascii="Arial Unicode MS" w:eastAsia="Arial Unicode MS" w:hAnsi="Arial Unicode MS" w:cs="Arial Unicode MS"/>
      <w:kern w:val="3"/>
      <w:sz w:val="24"/>
      <w:szCs w:val="24"/>
      <w:lang w:val="en-GB" w:eastAsia="zh-CN"/>
    </w:rPr>
  </w:style>
  <w:style w:type="character" w:styleId="Hperlink">
    <w:name w:val="Hyperlink"/>
    <w:basedOn w:val="Liguvaikefont"/>
    <w:uiPriority w:val="99"/>
    <w:unhideWhenUsed/>
    <w:rsid w:val="00A10F1E"/>
    <w:rPr>
      <w:color w:val="0563C1" w:themeColor="hyperlink"/>
      <w:u w:val="single"/>
    </w:rPr>
  </w:style>
  <w:style w:type="paragraph" w:styleId="Allmrkusetekst">
    <w:name w:val="footnote text"/>
    <w:aliases w:val="Footnote Text Char Char Char Char,Footnote Text Char Char,Footnote Text Char Char Char Char Char,Footnote Text Char Char Char Char Char Char Char Char,Footnote Text Char Char Char,Footnote Text Char1,Footnote Text Char Char1,fn Char1,fn"/>
    <w:basedOn w:val="Normaallaad"/>
    <w:link w:val="AllmrkusetekstMrk"/>
    <w:uiPriority w:val="99"/>
    <w:unhideWhenUsed/>
    <w:qFormat/>
    <w:rsid w:val="00164BAC"/>
    <w:pPr>
      <w:spacing w:after="0" w:line="240" w:lineRule="auto"/>
    </w:pPr>
    <w:rPr>
      <w:sz w:val="20"/>
      <w:szCs w:val="20"/>
    </w:rPr>
  </w:style>
  <w:style w:type="character" w:customStyle="1" w:styleId="AllmrkusetekstMrk">
    <w:name w:val="Allmärkuse tekst Märk"/>
    <w:aliases w:val="Footnote Text Char Char Char Char Märk,Footnote Text Char Char Märk,Footnote Text Char Char Char Char Char Märk,Footnote Text Char Char Char Char Char Char Char Char Märk,Footnote Text Char Char Char Märk,Footnote Text Char1 Märk"/>
    <w:basedOn w:val="Liguvaikefont"/>
    <w:link w:val="Allmrkusetekst"/>
    <w:uiPriority w:val="99"/>
    <w:rsid w:val="00164BAC"/>
    <w:rPr>
      <w:sz w:val="20"/>
      <w:szCs w:val="20"/>
    </w:rPr>
  </w:style>
  <w:style w:type="character" w:styleId="Allmrkuseviide">
    <w:name w:val="footnote reference"/>
    <w:basedOn w:val="Liguvaikefont"/>
    <w:uiPriority w:val="99"/>
    <w:semiHidden/>
    <w:unhideWhenUsed/>
    <w:rsid w:val="00164BAC"/>
    <w:rPr>
      <w:vertAlign w:val="superscript"/>
    </w:rPr>
  </w:style>
  <w:style w:type="character" w:styleId="Kommentaariviide">
    <w:name w:val="annotation reference"/>
    <w:basedOn w:val="Liguvaikefont"/>
    <w:uiPriority w:val="99"/>
    <w:semiHidden/>
    <w:unhideWhenUsed/>
    <w:rsid w:val="00E86AB9"/>
    <w:rPr>
      <w:sz w:val="16"/>
      <w:szCs w:val="16"/>
    </w:rPr>
  </w:style>
  <w:style w:type="paragraph" w:styleId="Kommentaaritekst">
    <w:name w:val="annotation text"/>
    <w:basedOn w:val="Normaallaad"/>
    <w:link w:val="KommentaaritekstMrk"/>
    <w:uiPriority w:val="99"/>
    <w:unhideWhenUsed/>
    <w:rsid w:val="00E86AB9"/>
    <w:pPr>
      <w:spacing w:line="240" w:lineRule="auto"/>
    </w:pPr>
    <w:rPr>
      <w:sz w:val="20"/>
      <w:szCs w:val="20"/>
    </w:rPr>
  </w:style>
  <w:style w:type="character" w:customStyle="1" w:styleId="KommentaaritekstMrk">
    <w:name w:val="Kommentaari tekst Märk"/>
    <w:basedOn w:val="Liguvaikefont"/>
    <w:link w:val="Kommentaaritekst"/>
    <w:uiPriority w:val="99"/>
    <w:rsid w:val="00E86AB9"/>
    <w:rPr>
      <w:sz w:val="20"/>
      <w:szCs w:val="20"/>
    </w:rPr>
  </w:style>
  <w:style w:type="paragraph" w:styleId="Kommentaariteema">
    <w:name w:val="annotation subject"/>
    <w:basedOn w:val="Kommentaaritekst"/>
    <w:next w:val="Kommentaaritekst"/>
    <w:link w:val="KommentaariteemaMrk"/>
    <w:uiPriority w:val="99"/>
    <w:semiHidden/>
    <w:unhideWhenUsed/>
    <w:rsid w:val="00E86AB9"/>
    <w:rPr>
      <w:b/>
      <w:bCs/>
    </w:rPr>
  </w:style>
  <w:style w:type="character" w:customStyle="1" w:styleId="KommentaariteemaMrk">
    <w:name w:val="Kommentaari teema Märk"/>
    <w:basedOn w:val="KommentaaritekstMrk"/>
    <w:link w:val="Kommentaariteema"/>
    <w:uiPriority w:val="99"/>
    <w:semiHidden/>
    <w:rsid w:val="00E86AB9"/>
    <w:rPr>
      <w:b/>
      <w:bCs/>
      <w:sz w:val="20"/>
      <w:szCs w:val="20"/>
    </w:rPr>
  </w:style>
  <w:style w:type="paragraph" w:styleId="Jutumullitekst">
    <w:name w:val="Balloon Text"/>
    <w:basedOn w:val="Normaallaad"/>
    <w:link w:val="JutumullitekstMrk"/>
    <w:uiPriority w:val="99"/>
    <w:semiHidden/>
    <w:unhideWhenUsed/>
    <w:rsid w:val="00E86AB9"/>
    <w:pPr>
      <w:spacing w:after="0" w:line="240" w:lineRule="auto"/>
    </w:pPr>
    <w:rPr>
      <w:rFonts w:ascii="Segoe UI" w:hAnsi="Segoe UI" w:cs="Segoe UI"/>
      <w:sz w:val="18"/>
      <w:szCs w:val="18"/>
    </w:rPr>
  </w:style>
  <w:style w:type="character" w:customStyle="1" w:styleId="JutumullitekstMrk">
    <w:name w:val="Jutumullitekst Märk"/>
    <w:basedOn w:val="Liguvaikefont"/>
    <w:link w:val="Jutumullitekst"/>
    <w:uiPriority w:val="99"/>
    <w:semiHidden/>
    <w:rsid w:val="00E86AB9"/>
    <w:rPr>
      <w:rFonts w:ascii="Segoe UI" w:hAnsi="Segoe UI" w:cs="Segoe UI"/>
      <w:sz w:val="18"/>
      <w:szCs w:val="18"/>
    </w:rPr>
  </w:style>
  <w:style w:type="character" w:styleId="Tugev">
    <w:name w:val="Strong"/>
    <w:basedOn w:val="Liguvaikefont"/>
    <w:uiPriority w:val="22"/>
    <w:qFormat/>
    <w:rsid w:val="00E86AB9"/>
    <w:rPr>
      <w:b/>
      <w:bCs/>
    </w:rPr>
  </w:style>
  <w:style w:type="paragraph" w:styleId="Loendilik">
    <w:name w:val="List Paragraph"/>
    <w:basedOn w:val="Normaallaad"/>
    <w:uiPriority w:val="34"/>
    <w:qFormat/>
    <w:rsid w:val="00AA14EB"/>
    <w:pPr>
      <w:spacing w:after="0" w:line="240" w:lineRule="auto"/>
      <w:ind w:left="720"/>
    </w:pPr>
    <w:rPr>
      <w:rFonts w:ascii="Calibri" w:hAnsi="Calibri" w:cs="Calibri"/>
    </w:rPr>
  </w:style>
  <w:style w:type="paragraph" w:styleId="Pis">
    <w:name w:val="header"/>
    <w:basedOn w:val="Normaallaad"/>
    <w:link w:val="PisMrk"/>
    <w:uiPriority w:val="99"/>
    <w:unhideWhenUsed/>
    <w:rsid w:val="004E3CA5"/>
    <w:pPr>
      <w:tabs>
        <w:tab w:val="center" w:pos="4536"/>
        <w:tab w:val="right" w:pos="9072"/>
      </w:tabs>
      <w:spacing w:after="0" w:line="240" w:lineRule="auto"/>
    </w:pPr>
  </w:style>
  <w:style w:type="character" w:customStyle="1" w:styleId="PisMrk">
    <w:name w:val="Päis Märk"/>
    <w:basedOn w:val="Liguvaikefont"/>
    <w:link w:val="Pis"/>
    <w:uiPriority w:val="99"/>
    <w:rsid w:val="004E3CA5"/>
  </w:style>
  <w:style w:type="paragraph" w:styleId="Jalus">
    <w:name w:val="footer"/>
    <w:basedOn w:val="Normaallaad"/>
    <w:link w:val="JalusMrk"/>
    <w:uiPriority w:val="99"/>
    <w:unhideWhenUsed/>
    <w:rsid w:val="004E3CA5"/>
    <w:pPr>
      <w:tabs>
        <w:tab w:val="center" w:pos="4536"/>
        <w:tab w:val="right" w:pos="9072"/>
      </w:tabs>
      <w:spacing w:after="0" w:line="240" w:lineRule="auto"/>
    </w:pPr>
  </w:style>
  <w:style w:type="character" w:customStyle="1" w:styleId="JalusMrk">
    <w:name w:val="Jalus Märk"/>
    <w:basedOn w:val="Liguvaikefont"/>
    <w:link w:val="Jalus"/>
    <w:uiPriority w:val="99"/>
    <w:rsid w:val="004E3CA5"/>
  </w:style>
  <w:style w:type="paragraph" w:styleId="Redaktsioon">
    <w:name w:val="Revision"/>
    <w:hidden/>
    <w:uiPriority w:val="99"/>
    <w:semiHidden/>
    <w:rsid w:val="001B4A44"/>
    <w:pPr>
      <w:spacing w:after="0" w:line="240" w:lineRule="auto"/>
    </w:pPr>
  </w:style>
  <w:style w:type="character" w:styleId="Lahendamatamainimine">
    <w:name w:val="Unresolved Mention"/>
    <w:basedOn w:val="Liguvaikefont"/>
    <w:uiPriority w:val="99"/>
    <w:semiHidden/>
    <w:unhideWhenUsed/>
    <w:rsid w:val="009109BB"/>
    <w:rPr>
      <w:color w:val="605E5C"/>
      <w:shd w:val="clear" w:color="auto" w:fill="E1DFDD"/>
    </w:rPr>
  </w:style>
  <w:style w:type="paragraph" w:styleId="Pealdis">
    <w:name w:val="caption"/>
    <w:basedOn w:val="Normaallaad"/>
    <w:next w:val="Normaallaad"/>
    <w:uiPriority w:val="35"/>
    <w:unhideWhenUsed/>
    <w:qFormat/>
    <w:rsid w:val="000531AF"/>
    <w:pPr>
      <w:spacing w:after="200" w:line="240" w:lineRule="auto"/>
    </w:pPr>
    <w:rPr>
      <w:i/>
      <w:iCs/>
      <w:color w:val="44546A" w:themeColor="text2"/>
      <w:sz w:val="18"/>
      <w:szCs w:val="18"/>
    </w:rPr>
  </w:style>
  <w:style w:type="table" w:styleId="Kontuurtabel">
    <w:name w:val="Table Grid"/>
    <w:basedOn w:val="Normaaltabel"/>
    <w:uiPriority w:val="39"/>
    <w:rsid w:val="00D120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ealkiri">
    <w:name w:val="§_pealkiri"/>
    <w:basedOn w:val="Normaallaad"/>
    <w:uiPriority w:val="1"/>
    <w:qFormat/>
    <w:rsid w:val="6F7FC8A6"/>
    <w:pPr>
      <w:widowControl w:val="0"/>
      <w:spacing w:before="240" w:after="0"/>
      <w:jc w:val="both"/>
    </w:pPr>
    <w:rPr>
      <w:rFonts w:ascii="Times New Roman" w:eastAsia="Times New Roman" w:hAnsi="Times New Roman" w:cs="Times New Roman"/>
      <w:b/>
      <w:bCs/>
      <w:sz w:val="24"/>
      <w:szCs w:val="24"/>
      <w:lang w:eastAsia="et-EE"/>
    </w:rPr>
  </w:style>
  <w:style w:type="paragraph" w:customStyle="1" w:styleId="paragraph">
    <w:name w:val="paragraph"/>
    <w:basedOn w:val="Normaallaad"/>
    <w:rsid w:val="00FF5D88"/>
    <w:pPr>
      <w:spacing w:before="100" w:beforeAutospacing="1" w:after="100" w:afterAutospacing="1" w:line="240" w:lineRule="auto"/>
    </w:pPr>
    <w:rPr>
      <w:rFonts w:ascii="Times New Roman" w:eastAsia="Times New Roman" w:hAnsi="Times New Roman" w:cs="Times New Roman"/>
      <w:sz w:val="24"/>
      <w:szCs w:val="24"/>
      <w:lang w:eastAsia="et-EE"/>
    </w:rPr>
  </w:style>
  <w:style w:type="character" w:customStyle="1" w:styleId="normaltextrun">
    <w:name w:val="normaltextrun"/>
    <w:basedOn w:val="Liguvaikefont"/>
    <w:rsid w:val="00FF5D88"/>
  </w:style>
  <w:style w:type="character" w:customStyle="1" w:styleId="eop">
    <w:name w:val="eop"/>
    <w:basedOn w:val="Liguvaikefont"/>
    <w:rsid w:val="00FF5D8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001956">
      <w:bodyDiv w:val="1"/>
      <w:marLeft w:val="0"/>
      <w:marRight w:val="0"/>
      <w:marTop w:val="0"/>
      <w:marBottom w:val="0"/>
      <w:divBdr>
        <w:top w:val="none" w:sz="0" w:space="0" w:color="auto"/>
        <w:left w:val="none" w:sz="0" w:space="0" w:color="auto"/>
        <w:bottom w:val="none" w:sz="0" w:space="0" w:color="auto"/>
        <w:right w:val="none" w:sz="0" w:space="0" w:color="auto"/>
      </w:divBdr>
      <w:divsChild>
        <w:div w:id="30805969">
          <w:marLeft w:val="0"/>
          <w:marRight w:val="0"/>
          <w:marTop w:val="0"/>
          <w:marBottom w:val="0"/>
          <w:divBdr>
            <w:top w:val="none" w:sz="0" w:space="0" w:color="auto"/>
            <w:left w:val="none" w:sz="0" w:space="0" w:color="auto"/>
            <w:bottom w:val="none" w:sz="0" w:space="0" w:color="auto"/>
            <w:right w:val="none" w:sz="0" w:space="0" w:color="auto"/>
          </w:divBdr>
        </w:div>
        <w:div w:id="346489437">
          <w:marLeft w:val="0"/>
          <w:marRight w:val="0"/>
          <w:marTop w:val="0"/>
          <w:marBottom w:val="0"/>
          <w:divBdr>
            <w:top w:val="none" w:sz="0" w:space="0" w:color="auto"/>
            <w:left w:val="none" w:sz="0" w:space="0" w:color="auto"/>
            <w:bottom w:val="none" w:sz="0" w:space="0" w:color="auto"/>
            <w:right w:val="none" w:sz="0" w:space="0" w:color="auto"/>
          </w:divBdr>
        </w:div>
        <w:div w:id="559247662">
          <w:marLeft w:val="0"/>
          <w:marRight w:val="0"/>
          <w:marTop w:val="0"/>
          <w:marBottom w:val="0"/>
          <w:divBdr>
            <w:top w:val="none" w:sz="0" w:space="0" w:color="auto"/>
            <w:left w:val="none" w:sz="0" w:space="0" w:color="auto"/>
            <w:bottom w:val="none" w:sz="0" w:space="0" w:color="auto"/>
            <w:right w:val="none" w:sz="0" w:space="0" w:color="auto"/>
          </w:divBdr>
        </w:div>
        <w:div w:id="721369065">
          <w:marLeft w:val="0"/>
          <w:marRight w:val="0"/>
          <w:marTop w:val="0"/>
          <w:marBottom w:val="0"/>
          <w:divBdr>
            <w:top w:val="none" w:sz="0" w:space="0" w:color="auto"/>
            <w:left w:val="none" w:sz="0" w:space="0" w:color="auto"/>
            <w:bottom w:val="none" w:sz="0" w:space="0" w:color="auto"/>
            <w:right w:val="none" w:sz="0" w:space="0" w:color="auto"/>
          </w:divBdr>
        </w:div>
        <w:div w:id="830558073">
          <w:marLeft w:val="0"/>
          <w:marRight w:val="0"/>
          <w:marTop w:val="0"/>
          <w:marBottom w:val="0"/>
          <w:divBdr>
            <w:top w:val="none" w:sz="0" w:space="0" w:color="auto"/>
            <w:left w:val="none" w:sz="0" w:space="0" w:color="auto"/>
            <w:bottom w:val="none" w:sz="0" w:space="0" w:color="auto"/>
            <w:right w:val="none" w:sz="0" w:space="0" w:color="auto"/>
          </w:divBdr>
        </w:div>
        <w:div w:id="1434011706">
          <w:marLeft w:val="0"/>
          <w:marRight w:val="0"/>
          <w:marTop w:val="0"/>
          <w:marBottom w:val="0"/>
          <w:divBdr>
            <w:top w:val="none" w:sz="0" w:space="0" w:color="auto"/>
            <w:left w:val="none" w:sz="0" w:space="0" w:color="auto"/>
            <w:bottom w:val="none" w:sz="0" w:space="0" w:color="auto"/>
            <w:right w:val="none" w:sz="0" w:space="0" w:color="auto"/>
          </w:divBdr>
        </w:div>
        <w:div w:id="2031567841">
          <w:marLeft w:val="0"/>
          <w:marRight w:val="0"/>
          <w:marTop w:val="0"/>
          <w:marBottom w:val="0"/>
          <w:divBdr>
            <w:top w:val="none" w:sz="0" w:space="0" w:color="auto"/>
            <w:left w:val="none" w:sz="0" w:space="0" w:color="auto"/>
            <w:bottom w:val="none" w:sz="0" w:space="0" w:color="auto"/>
            <w:right w:val="none" w:sz="0" w:space="0" w:color="auto"/>
          </w:divBdr>
        </w:div>
      </w:divsChild>
    </w:div>
    <w:div w:id="184029166">
      <w:bodyDiv w:val="1"/>
      <w:marLeft w:val="0"/>
      <w:marRight w:val="0"/>
      <w:marTop w:val="0"/>
      <w:marBottom w:val="0"/>
      <w:divBdr>
        <w:top w:val="none" w:sz="0" w:space="0" w:color="auto"/>
        <w:left w:val="none" w:sz="0" w:space="0" w:color="auto"/>
        <w:bottom w:val="none" w:sz="0" w:space="0" w:color="auto"/>
        <w:right w:val="none" w:sz="0" w:space="0" w:color="auto"/>
      </w:divBdr>
    </w:div>
    <w:div w:id="299456740">
      <w:bodyDiv w:val="1"/>
      <w:marLeft w:val="0"/>
      <w:marRight w:val="0"/>
      <w:marTop w:val="0"/>
      <w:marBottom w:val="0"/>
      <w:divBdr>
        <w:top w:val="none" w:sz="0" w:space="0" w:color="auto"/>
        <w:left w:val="none" w:sz="0" w:space="0" w:color="auto"/>
        <w:bottom w:val="none" w:sz="0" w:space="0" w:color="auto"/>
        <w:right w:val="none" w:sz="0" w:space="0" w:color="auto"/>
      </w:divBdr>
    </w:div>
    <w:div w:id="308288954">
      <w:bodyDiv w:val="1"/>
      <w:marLeft w:val="0"/>
      <w:marRight w:val="0"/>
      <w:marTop w:val="0"/>
      <w:marBottom w:val="0"/>
      <w:divBdr>
        <w:top w:val="none" w:sz="0" w:space="0" w:color="auto"/>
        <w:left w:val="none" w:sz="0" w:space="0" w:color="auto"/>
        <w:bottom w:val="none" w:sz="0" w:space="0" w:color="auto"/>
        <w:right w:val="none" w:sz="0" w:space="0" w:color="auto"/>
      </w:divBdr>
    </w:div>
    <w:div w:id="383263072">
      <w:bodyDiv w:val="1"/>
      <w:marLeft w:val="0"/>
      <w:marRight w:val="0"/>
      <w:marTop w:val="0"/>
      <w:marBottom w:val="0"/>
      <w:divBdr>
        <w:top w:val="none" w:sz="0" w:space="0" w:color="auto"/>
        <w:left w:val="none" w:sz="0" w:space="0" w:color="auto"/>
        <w:bottom w:val="none" w:sz="0" w:space="0" w:color="auto"/>
        <w:right w:val="none" w:sz="0" w:space="0" w:color="auto"/>
      </w:divBdr>
    </w:div>
    <w:div w:id="761686152">
      <w:bodyDiv w:val="1"/>
      <w:marLeft w:val="0"/>
      <w:marRight w:val="0"/>
      <w:marTop w:val="0"/>
      <w:marBottom w:val="0"/>
      <w:divBdr>
        <w:top w:val="none" w:sz="0" w:space="0" w:color="auto"/>
        <w:left w:val="none" w:sz="0" w:space="0" w:color="auto"/>
        <w:bottom w:val="none" w:sz="0" w:space="0" w:color="auto"/>
        <w:right w:val="none" w:sz="0" w:space="0" w:color="auto"/>
      </w:divBdr>
    </w:div>
    <w:div w:id="851410514">
      <w:bodyDiv w:val="1"/>
      <w:marLeft w:val="0"/>
      <w:marRight w:val="0"/>
      <w:marTop w:val="0"/>
      <w:marBottom w:val="0"/>
      <w:divBdr>
        <w:top w:val="none" w:sz="0" w:space="0" w:color="auto"/>
        <w:left w:val="none" w:sz="0" w:space="0" w:color="auto"/>
        <w:bottom w:val="none" w:sz="0" w:space="0" w:color="auto"/>
        <w:right w:val="none" w:sz="0" w:space="0" w:color="auto"/>
      </w:divBdr>
    </w:div>
    <w:div w:id="866718383">
      <w:bodyDiv w:val="1"/>
      <w:marLeft w:val="0"/>
      <w:marRight w:val="0"/>
      <w:marTop w:val="0"/>
      <w:marBottom w:val="0"/>
      <w:divBdr>
        <w:top w:val="none" w:sz="0" w:space="0" w:color="auto"/>
        <w:left w:val="none" w:sz="0" w:space="0" w:color="auto"/>
        <w:bottom w:val="none" w:sz="0" w:space="0" w:color="auto"/>
        <w:right w:val="none" w:sz="0" w:space="0" w:color="auto"/>
      </w:divBdr>
    </w:div>
    <w:div w:id="1008554749">
      <w:bodyDiv w:val="1"/>
      <w:marLeft w:val="0"/>
      <w:marRight w:val="0"/>
      <w:marTop w:val="0"/>
      <w:marBottom w:val="0"/>
      <w:divBdr>
        <w:top w:val="none" w:sz="0" w:space="0" w:color="auto"/>
        <w:left w:val="none" w:sz="0" w:space="0" w:color="auto"/>
        <w:bottom w:val="none" w:sz="0" w:space="0" w:color="auto"/>
        <w:right w:val="none" w:sz="0" w:space="0" w:color="auto"/>
      </w:divBdr>
    </w:div>
    <w:div w:id="1243293912">
      <w:bodyDiv w:val="1"/>
      <w:marLeft w:val="0"/>
      <w:marRight w:val="0"/>
      <w:marTop w:val="0"/>
      <w:marBottom w:val="0"/>
      <w:divBdr>
        <w:top w:val="none" w:sz="0" w:space="0" w:color="auto"/>
        <w:left w:val="none" w:sz="0" w:space="0" w:color="auto"/>
        <w:bottom w:val="none" w:sz="0" w:space="0" w:color="auto"/>
        <w:right w:val="none" w:sz="0" w:space="0" w:color="auto"/>
      </w:divBdr>
    </w:div>
    <w:div w:id="1386100232">
      <w:bodyDiv w:val="1"/>
      <w:marLeft w:val="0"/>
      <w:marRight w:val="0"/>
      <w:marTop w:val="0"/>
      <w:marBottom w:val="0"/>
      <w:divBdr>
        <w:top w:val="none" w:sz="0" w:space="0" w:color="auto"/>
        <w:left w:val="none" w:sz="0" w:space="0" w:color="auto"/>
        <w:bottom w:val="none" w:sz="0" w:space="0" w:color="auto"/>
        <w:right w:val="none" w:sz="0" w:space="0" w:color="auto"/>
      </w:divBdr>
    </w:div>
    <w:div w:id="1431928317">
      <w:bodyDiv w:val="1"/>
      <w:marLeft w:val="0"/>
      <w:marRight w:val="0"/>
      <w:marTop w:val="0"/>
      <w:marBottom w:val="0"/>
      <w:divBdr>
        <w:top w:val="none" w:sz="0" w:space="0" w:color="auto"/>
        <w:left w:val="none" w:sz="0" w:space="0" w:color="auto"/>
        <w:bottom w:val="none" w:sz="0" w:space="0" w:color="auto"/>
        <w:right w:val="none" w:sz="0" w:space="0" w:color="auto"/>
      </w:divBdr>
    </w:div>
    <w:div w:id="1486362730">
      <w:bodyDiv w:val="1"/>
      <w:marLeft w:val="0"/>
      <w:marRight w:val="0"/>
      <w:marTop w:val="0"/>
      <w:marBottom w:val="0"/>
      <w:divBdr>
        <w:top w:val="none" w:sz="0" w:space="0" w:color="auto"/>
        <w:left w:val="none" w:sz="0" w:space="0" w:color="auto"/>
        <w:bottom w:val="none" w:sz="0" w:space="0" w:color="auto"/>
        <w:right w:val="none" w:sz="0" w:space="0" w:color="auto"/>
      </w:divBdr>
      <w:divsChild>
        <w:div w:id="18288642">
          <w:marLeft w:val="0"/>
          <w:marRight w:val="0"/>
          <w:marTop w:val="0"/>
          <w:marBottom w:val="0"/>
          <w:divBdr>
            <w:top w:val="none" w:sz="0" w:space="0" w:color="auto"/>
            <w:left w:val="none" w:sz="0" w:space="0" w:color="auto"/>
            <w:bottom w:val="none" w:sz="0" w:space="0" w:color="auto"/>
            <w:right w:val="none" w:sz="0" w:space="0" w:color="auto"/>
          </w:divBdr>
        </w:div>
        <w:div w:id="72970901">
          <w:marLeft w:val="0"/>
          <w:marRight w:val="0"/>
          <w:marTop w:val="0"/>
          <w:marBottom w:val="0"/>
          <w:divBdr>
            <w:top w:val="none" w:sz="0" w:space="0" w:color="auto"/>
            <w:left w:val="none" w:sz="0" w:space="0" w:color="auto"/>
            <w:bottom w:val="none" w:sz="0" w:space="0" w:color="auto"/>
            <w:right w:val="none" w:sz="0" w:space="0" w:color="auto"/>
          </w:divBdr>
        </w:div>
        <w:div w:id="413162858">
          <w:marLeft w:val="0"/>
          <w:marRight w:val="0"/>
          <w:marTop w:val="0"/>
          <w:marBottom w:val="0"/>
          <w:divBdr>
            <w:top w:val="none" w:sz="0" w:space="0" w:color="auto"/>
            <w:left w:val="none" w:sz="0" w:space="0" w:color="auto"/>
            <w:bottom w:val="none" w:sz="0" w:space="0" w:color="auto"/>
            <w:right w:val="none" w:sz="0" w:space="0" w:color="auto"/>
          </w:divBdr>
        </w:div>
        <w:div w:id="588079892">
          <w:marLeft w:val="0"/>
          <w:marRight w:val="0"/>
          <w:marTop w:val="0"/>
          <w:marBottom w:val="0"/>
          <w:divBdr>
            <w:top w:val="none" w:sz="0" w:space="0" w:color="auto"/>
            <w:left w:val="none" w:sz="0" w:space="0" w:color="auto"/>
            <w:bottom w:val="none" w:sz="0" w:space="0" w:color="auto"/>
            <w:right w:val="none" w:sz="0" w:space="0" w:color="auto"/>
          </w:divBdr>
        </w:div>
        <w:div w:id="731122358">
          <w:marLeft w:val="0"/>
          <w:marRight w:val="0"/>
          <w:marTop w:val="0"/>
          <w:marBottom w:val="0"/>
          <w:divBdr>
            <w:top w:val="none" w:sz="0" w:space="0" w:color="auto"/>
            <w:left w:val="none" w:sz="0" w:space="0" w:color="auto"/>
            <w:bottom w:val="none" w:sz="0" w:space="0" w:color="auto"/>
            <w:right w:val="none" w:sz="0" w:space="0" w:color="auto"/>
          </w:divBdr>
        </w:div>
        <w:div w:id="1522933830">
          <w:marLeft w:val="0"/>
          <w:marRight w:val="0"/>
          <w:marTop w:val="0"/>
          <w:marBottom w:val="0"/>
          <w:divBdr>
            <w:top w:val="none" w:sz="0" w:space="0" w:color="auto"/>
            <w:left w:val="none" w:sz="0" w:space="0" w:color="auto"/>
            <w:bottom w:val="none" w:sz="0" w:space="0" w:color="auto"/>
            <w:right w:val="none" w:sz="0" w:space="0" w:color="auto"/>
          </w:divBdr>
        </w:div>
        <w:div w:id="1766457878">
          <w:marLeft w:val="0"/>
          <w:marRight w:val="0"/>
          <w:marTop w:val="0"/>
          <w:marBottom w:val="0"/>
          <w:divBdr>
            <w:top w:val="none" w:sz="0" w:space="0" w:color="auto"/>
            <w:left w:val="none" w:sz="0" w:space="0" w:color="auto"/>
            <w:bottom w:val="none" w:sz="0" w:space="0" w:color="auto"/>
            <w:right w:val="none" w:sz="0" w:space="0" w:color="auto"/>
          </w:divBdr>
        </w:div>
        <w:div w:id="1911888721">
          <w:marLeft w:val="0"/>
          <w:marRight w:val="0"/>
          <w:marTop w:val="0"/>
          <w:marBottom w:val="0"/>
          <w:divBdr>
            <w:top w:val="none" w:sz="0" w:space="0" w:color="auto"/>
            <w:left w:val="none" w:sz="0" w:space="0" w:color="auto"/>
            <w:bottom w:val="none" w:sz="0" w:space="0" w:color="auto"/>
            <w:right w:val="none" w:sz="0" w:space="0" w:color="auto"/>
          </w:divBdr>
        </w:div>
      </w:divsChild>
    </w:div>
    <w:div w:id="1539972936">
      <w:bodyDiv w:val="1"/>
      <w:marLeft w:val="0"/>
      <w:marRight w:val="0"/>
      <w:marTop w:val="0"/>
      <w:marBottom w:val="0"/>
      <w:divBdr>
        <w:top w:val="none" w:sz="0" w:space="0" w:color="auto"/>
        <w:left w:val="none" w:sz="0" w:space="0" w:color="auto"/>
        <w:bottom w:val="none" w:sz="0" w:space="0" w:color="auto"/>
        <w:right w:val="none" w:sz="0" w:space="0" w:color="auto"/>
      </w:divBdr>
    </w:div>
    <w:div w:id="1629161769">
      <w:bodyDiv w:val="1"/>
      <w:marLeft w:val="0"/>
      <w:marRight w:val="0"/>
      <w:marTop w:val="0"/>
      <w:marBottom w:val="0"/>
      <w:divBdr>
        <w:top w:val="none" w:sz="0" w:space="0" w:color="auto"/>
        <w:left w:val="none" w:sz="0" w:space="0" w:color="auto"/>
        <w:bottom w:val="none" w:sz="0" w:space="0" w:color="auto"/>
        <w:right w:val="none" w:sz="0" w:space="0" w:color="auto"/>
      </w:divBdr>
    </w:div>
    <w:div w:id="1990551479">
      <w:bodyDiv w:val="1"/>
      <w:marLeft w:val="0"/>
      <w:marRight w:val="0"/>
      <w:marTop w:val="0"/>
      <w:marBottom w:val="0"/>
      <w:divBdr>
        <w:top w:val="none" w:sz="0" w:space="0" w:color="auto"/>
        <w:left w:val="none" w:sz="0" w:space="0" w:color="auto"/>
        <w:bottom w:val="none" w:sz="0" w:space="0" w:color="auto"/>
        <w:right w:val="none" w:sz="0" w:space="0" w:color="auto"/>
      </w:divBdr>
    </w:div>
    <w:div w:id="21387173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comments" Target="comments.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aivi.aolaid-aas@kliimaministeerium.ee" TargetMode="External"/><Relationship Id="rId17" Type="http://schemas.openxmlformats.org/officeDocument/2006/relationships/footer" Target="footer1.xml"/><Relationship Id="rId2" Type="http://schemas.openxmlformats.org/officeDocument/2006/relationships/customXml" Target="../customXml/item2.xml"/><Relationship Id="rId16" Type="http://schemas.microsoft.com/office/2018/08/relationships/commentsExtensible" Target="commentsExtensible.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annemari.vene@kliimaministeerium.ee" TargetMode="External"/><Relationship Id="rId5" Type="http://schemas.openxmlformats.org/officeDocument/2006/relationships/numbering" Target="numbering.xml"/><Relationship Id="rId15" Type="http://schemas.microsoft.com/office/2016/09/relationships/commentsIds" Target="commentsIds.xml"/><Relationship Id="rId10" Type="http://schemas.openxmlformats.org/officeDocument/2006/relationships/endnotes" Target="endnotes.xml"/><Relationship Id="rId19" Type="http://schemas.microsoft.com/office/2011/relationships/people" Target="people.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1/relationships/commentsExtended" Target="commentsExtended.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e293f50e-b80d-400a-80a1-6226c80ebbbb" xsi:nil="true"/>
    <lcf76f155ced4ddcb4097134ff3c332f xmlns="c8ae1d7c-2bd3-44b1-9ec8-2a84712b19ec">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E579B56BAECA84AA24CE2339784D7AE" ma:contentTypeVersion="13" ma:contentTypeDescription="Create a new document." ma:contentTypeScope="" ma:versionID="85be5cc9ea30e0d7193d00fe68a85330">
  <xsd:schema xmlns:xsd="http://www.w3.org/2001/XMLSchema" xmlns:xs="http://www.w3.org/2001/XMLSchema" xmlns:p="http://schemas.microsoft.com/office/2006/metadata/properties" xmlns:ns2="c8ae1d7c-2bd3-44b1-9ec8-2a84712b19ec" xmlns:ns3="e293f50e-b80d-400a-80a1-6226c80ebbbb" targetNamespace="http://schemas.microsoft.com/office/2006/metadata/properties" ma:root="true" ma:fieldsID="f0462b68199e6abc5d13791656a69451" ns2:_="" ns3:_="">
    <xsd:import namespace="c8ae1d7c-2bd3-44b1-9ec8-2a84712b19ec"/>
    <xsd:import namespace="e293f50e-b80d-400a-80a1-6226c80ebbb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LengthInSeconds" minOccurs="0"/>
                <xsd:element ref="ns2:MediaServiceDateTaken" minOccurs="0"/>
                <xsd:element ref="ns2:MediaServiceLocation"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8ae1d7c-2bd3-44b1-9ec8-2a84712b19e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Location" ma:index="16" nillable="true" ma:displayName="Location" ma:description="" ma:indexed="true" ma:internalName="MediaServiceLocatio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8bf6974d-894c-4b76-94e9-da4eaeb0c39e"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293f50e-b80d-400a-80a1-6226c80ebbbb"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e3ac19ad-e708-4eb4-b683-f81515613e9c}" ma:internalName="TaxCatchAll" ma:showField="CatchAllData" ma:web="e293f50e-b80d-400a-80a1-6226c80ebbb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A6FBD86-21D8-45AA-B29F-DF50094B9967}">
  <ds:schemaRefs>
    <ds:schemaRef ds:uri="http://purl.org/dc/dcmitype/"/>
    <ds:schemaRef ds:uri="c8ae1d7c-2bd3-44b1-9ec8-2a84712b19ec"/>
    <ds:schemaRef ds:uri="e293f50e-b80d-400a-80a1-6226c80ebbbb"/>
    <ds:schemaRef ds:uri="http://schemas.openxmlformats.org/package/2006/metadata/core-properties"/>
    <ds:schemaRef ds:uri="http://schemas.microsoft.com/office/2006/documentManagement/types"/>
    <ds:schemaRef ds:uri="http://purl.org/dc/elements/1.1/"/>
    <ds:schemaRef ds:uri="http://schemas.microsoft.com/office/infopath/2007/PartnerControls"/>
    <ds:schemaRef ds:uri="http://purl.org/dc/terms/"/>
    <ds:schemaRef ds:uri="http://schemas.microsoft.com/office/2006/metadata/properties"/>
    <ds:schemaRef ds:uri="http://www.w3.org/XML/1998/namespace"/>
  </ds:schemaRefs>
</ds:datastoreItem>
</file>

<file path=customXml/itemProps2.xml><?xml version="1.0" encoding="utf-8"?>
<ds:datastoreItem xmlns:ds="http://schemas.openxmlformats.org/officeDocument/2006/customXml" ds:itemID="{75D5EC12-75AE-42B7-8457-9C2FDB47AA7F}">
  <ds:schemaRefs>
    <ds:schemaRef ds:uri="http://schemas.microsoft.com/sharepoint/v3/contenttype/forms"/>
  </ds:schemaRefs>
</ds:datastoreItem>
</file>

<file path=customXml/itemProps3.xml><?xml version="1.0" encoding="utf-8"?>
<ds:datastoreItem xmlns:ds="http://schemas.openxmlformats.org/officeDocument/2006/customXml" ds:itemID="{29262DAB-0EA4-4BF9-A871-8A2BE88EF75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ae1d7c-2bd3-44b1-9ec8-2a84712b19ec"/>
    <ds:schemaRef ds:uri="e293f50e-b80d-400a-80a1-6226c80ebb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833596F-743F-408D-95E1-9E5A1CAE16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1154</Words>
  <Characters>6697</Characters>
  <Application>Microsoft Office Word</Application>
  <DocSecurity>4</DocSecurity>
  <Lines>55</Lines>
  <Paragraphs>15</Paragraphs>
  <ScaleCrop>false</ScaleCrop>
  <Company>Keskkonnaministeeriumi Infotehnoloogiakeskus</Company>
  <LinksUpToDate>false</LinksUpToDate>
  <CharactersWithSpaces>7836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Keskkonnatasude seaduse muutmise seaduse eelnõu seletuskiri KIK nõukogu 041224.docx</dc:title>
  <dc:subject/>
  <dc:creator>Annemari.Vene@kliimaministeerium.ee</dc:creator>
  <dc:description/>
  <cp:lastModifiedBy>Kärt Voor - JUSTDIGI</cp:lastModifiedBy>
  <cp:revision>2</cp:revision>
  <dcterms:created xsi:type="dcterms:W3CDTF">2025-02-05T15:01:00Z</dcterms:created>
  <dcterms:modified xsi:type="dcterms:W3CDTF">2025-02-05T15:01:00Z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0x0101003E579B56BAECA84AA24CE2339784D7AE</vt:lpwstr>
  </property>
  <property fmtid="{D5CDD505-2E9C-101B-9397-08002B2CF9AE}" pid="3" name="MSIP_Label_defa4170-0d19-0005-0004-bc88714345d2_Enabled">
    <vt:lpwstr>true</vt:lpwstr>
  </property>
  <property fmtid="{D5CDD505-2E9C-101B-9397-08002B2CF9AE}" pid="4" name="MSIP_Label_defa4170-0d19-0005-0004-bc88714345d2_SetDate">
    <vt:lpwstr>2025-02-04T09:03:46Z</vt:lpwstr>
  </property>
  <property fmtid="{D5CDD505-2E9C-101B-9397-08002B2CF9AE}" pid="5" name="MSIP_Label_defa4170-0d19-0005-0004-bc88714345d2_Method">
    <vt:lpwstr>Standard</vt:lpwstr>
  </property>
  <property fmtid="{D5CDD505-2E9C-101B-9397-08002B2CF9AE}" pid="6" name="MSIP_Label_defa4170-0d19-0005-0004-bc88714345d2_Name">
    <vt:lpwstr>defa4170-0d19-0005-0004-bc88714345d2</vt:lpwstr>
  </property>
  <property fmtid="{D5CDD505-2E9C-101B-9397-08002B2CF9AE}" pid="7" name="MSIP_Label_defa4170-0d19-0005-0004-bc88714345d2_SiteId">
    <vt:lpwstr>8fe098d2-428d-4bd4-9803-7195fe96f0e2</vt:lpwstr>
  </property>
  <property fmtid="{D5CDD505-2E9C-101B-9397-08002B2CF9AE}" pid="8" name="MSIP_Label_defa4170-0d19-0005-0004-bc88714345d2_ActionId">
    <vt:lpwstr>f903d5ac-fe0c-4a96-a7de-a1ad5e8497f6</vt:lpwstr>
  </property>
  <property fmtid="{D5CDD505-2E9C-101B-9397-08002B2CF9AE}" pid="9" name="MSIP_Label_defa4170-0d19-0005-0004-bc88714345d2_ContentBits">
    <vt:lpwstr>0</vt:lpwstr>
  </property>
  <property fmtid="{D5CDD505-2E9C-101B-9397-08002B2CF9AE}" pid="10" name="MediaServiceImageTags">
    <vt:lpwstr/>
  </property>
</Properties>
</file>